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398142" w14:textId="07AA1960" w:rsidR="00B71AF4" w:rsidRPr="00C7625C" w:rsidRDefault="001E3861" w:rsidP="007E3117">
      <w:pPr>
        <w:spacing w:after="0"/>
        <w:rPr>
          <w:rFonts w:ascii="Times New Roman" w:hAnsi="Times New Roman" w:cs="Times New Roman"/>
          <w:sz w:val="24"/>
          <w:szCs w:val="24"/>
        </w:rPr>
      </w:pPr>
      <w:bookmarkStart w:id="0" w:name="_GoBack"/>
      <w:bookmarkEnd w:id="0"/>
      <w:r w:rsidRPr="007E3117">
        <w:rPr>
          <w:rFonts w:ascii="Times New Roman" w:hAnsi="Times New Roman" w:cs="Times New Roman"/>
          <w:b/>
          <w:sz w:val="28"/>
          <w:szCs w:val="24"/>
        </w:rPr>
        <w:t>PIs:</w:t>
      </w:r>
      <w:r w:rsidRPr="007E3117">
        <w:rPr>
          <w:rFonts w:ascii="Times New Roman" w:hAnsi="Times New Roman" w:cs="Times New Roman"/>
          <w:sz w:val="28"/>
          <w:szCs w:val="24"/>
        </w:rPr>
        <w:t xml:space="preserve"> </w:t>
      </w:r>
      <w:r w:rsidR="001B75EE" w:rsidRPr="00C7625C">
        <w:rPr>
          <w:rFonts w:ascii="Times New Roman" w:hAnsi="Times New Roman" w:cs="Times New Roman"/>
          <w:sz w:val="24"/>
          <w:szCs w:val="24"/>
        </w:rPr>
        <w:t xml:space="preserve">Nicholaus Noles </w:t>
      </w:r>
      <w:r w:rsidR="001B75EE">
        <w:rPr>
          <w:rFonts w:ascii="Times New Roman" w:hAnsi="Times New Roman" w:cs="Times New Roman"/>
          <w:sz w:val="24"/>
          <w:szCs w:val="24"/>
        </w:rPr>
        <w:t xml:space="preserve">and Judith </w:t>
      </w:r>
      <w:commentRangeStart w:id="1"/>
      <w:r w:rsidR="001B75EE">
        <w:rPr>
          <w:rFonts w:ascii="Times New Roman" w:hAnsi="Times New Roman" w:cs="Times New Roman"/>
          <w:sz w:val="24"/>
          <w:szCs w:val="24"/>
        </w:rPr>
        <w:t>Danovitch</w:t>
      </w:r>
      <w:commentRangeEnd w:id="1"/>
      <w:r w:rsidR="00391B67">
        <w:rPr>
          <w:rStyle w:val="CommentReference"/>
        </w:rPr>
        <w:commentReference w:id="1"/>
      </w:r>
    </w:p>
    <w:p w14:paraId="2B75E5E5" w14:textId="026DB125" w:rsidR="001E3861" w:rsidRDefault="001E3861" w:rsidP="007E3117">
      <w:pPr>
        <w:spacing w:after="0"/>
        <w:rPr>
          <w:rFonts w:ascii="Times New Roman" w:hAnsi="Times New Roman" w:cs="Times New Roman"/>
          <w:sz w:val="24"/>
          <w:szCs w:val="24"/>
        </w:rPr>
      </w:pPr>
      <w:r w:rsidRPr="007E3117">
        <w:rPr>
          <w:rFonts w:ascii="Times New Roman" w:hAnsi="Times New Roman" w:cs="Times New Roman"/>
          <w:b/>
          <w:sz w:val="28"/>
          <w:szCs w:val="24"/>
        </w:rPr>
        <w:t>Psychology Education Title</w:t>
      </w:r>
      <w:r w:rsidR="00BE0F53">
        <w:rPr>
          <w:rFonts w:ascii="Times New Roman" w:hAnsi="Times New Roman" w:cs="Times New Roman"/>
          <w:b/>
          <w:sz w:val="28"/>
          <w:szCs w:val="24"/>
        </w:rPr>
        <w:t>:</w:t>
      </w:r>
      <w:r w:rsidR="00BE0F53">
        <w:rPr>
          <w:rFonts w:ascii="Times New Roman" w:hAnsi="Times New Roman" w:cs="Times New Roman"/>
          <w:b/>
          <w:sz w:val="24"/>
          <w:szCs w:val="24"/>
        </w:rPr>
        <w:t xml:space="preserve"> </w:t>
      </w:r>
      <w:r w:rsidR="001D762B" w:rsidRPr="007E3117">
        <w:rPr>
          <w:rFonts w:ascii="Times New Roman" w:hAnsi="Times New Roman" w:cs="Times New Roman"/>
          <w:sz w:val="24"/>
          <w:szCs w:val="24"/>
        </w:rPr>
        <w:t>Categories and Inductive Inferences</w:t>
      </w:r>
    </w:p>
    <w:p w14:paraId="3AB94CFA" w14:textId="77777777" w:rsidR="00BE0F53" w:rsidRPr="007E3117" w:rsidRDefault="00BE0F53" w:rsidP="007E3117">
      <w:pPr>
        <w:spacing w:after="0"/>
        <w:rPr>
          <w:rFonts w:ascii="Times New Roman" w:hAnsi="Times New Roman" w:cs="Times New Roman"/>
          <w:sz w:val="24"/>
          <w:szCs w:val="24"/>
        </w:rPr>
      </w:pPr>
    </w:p>
    <w:p w14:paraId="7AC44D6D" w14:textId="77777777" w:rsidR="00BE0F53" w:rsidRDefault="001E3861" w:rsidP="007E3117">
      <w:pPr>
        <w:spacing w:after="0"/>
        <w:rPr>
          <w:rFonts w:ascii="Times New Roman" w:hAnsi="Times New Roman" w:cs="Times New Roman"/>
          <w:b/>
          <w:sz w:val="24"/>
          <w:szCs w:val="24"/>
        </w:rPr>
      </w:pPr>
      <w:r w:rsidRPr="007E3117">
        <w:rPr>
          <w:rFonts w:ascii="Times New Roman" w:hAnsi="Times New Roman" w:cs="Times New Roman"/>
          <w:b/>
          <w:sz w:val="28"/>
          <w:szCs w:val="24"/>
        </w:rPr>
        <w:t>Overview:</w:t>
      </w:r>
      <w:r w:rsidR="00611B6A" w:rsidRPr="00C7625C">
        <w:rPr>
          <w:rFonts w:ascii="Times New Roman" w:hAnsi="Times New Roman" w:cs="Times New Roman"/>
          <w:b/>
          <w:sz w:val="24"/>
          <w:szCs w:val="24"/>
        </w:rPr>
        <w:t xml:space="preserve"> </w:t>
      </w:r>
    </w:p>
    <w:p w14:paraId="3BE6D6F0" w14:textId="4226FC7B" w:rsidR="008B65AA" w:rsidRDefault="00CB1001" w:rsidP="007E3117">
      <w:pPr>
        <w:spacing w:after="0"/>
        <w:rPr>
          <w:rFonts w:ascii="Times New Roman" w:hAnsi="Times New Roman" w:cs="Times New Roman"/>
          <w:sz w:val="24"/>
          <w:szCs w:val="24"/>
        </w:rPr>
      </w:pPr>
      <w:r>
        <w:rPr>
          <w:rFonts w:ascii="Times New Roman" w:hAnsi="Times New Roman" w:cs="Times New Roman"/>
          <w:sz w:val="24"/>
          <w:szCs w:val="24"/>
        </w:rPr>
        <w:t xml:space="preserve">It </w:t>
      </w:r>
      <w:r w:rsidR="00B65666">
        <w:rPr>
          <w:rFonts w:ascii="Times New Roman" w:hAnsi="Times New Roman" w:cs="Times New Roman"/>
          <w:sz w:val="24"/>
          <w:szCs w:val="24"/>
        </w:rPr>
        <w:t>might be possible for the human brain to keep track of each individual person, place, or thing</w:t>
      </w:r>
      <w:r w:rsidR="00DC2766">
        <w:rPr>
          <w:rFonts w:ascii="Times New Roman" w:hAnsi="Times New Roman" w:cs="Times New Roman"/>
          <w:sz w:val="24"/>
          <w:szCs w:val="24"/>
        </w:rPr>
        <w:t xml:space="preserve"> </w:t>
      </w:r>
      <w:r w:rsidR="00B65666">
        <w:rPr>
          <w:rFonts w:ascii="Times New Roman" w:hAnsi="Times New Roman" w:cs="Times New Roman"/>
          <w:sz w:val="24"/>
          <w:szCs w:val="24"/>
        </w:rPr>
        <w:t>encounter</w:t>
      </w:r>
      <w:r w:rsidR="00DC2766">
        <w:rPr>
          <w:rFonts w:ascii="Times New Roman" w:hAnsi="Times New Roman" w:cs="Times New Roman"/>
          <w:sz w:val="24"/>
          <w:szCs w:val="24"/>
        </w:rPr>
        <w:t>ed</w:t>
      </w:r>
      <w:r w:rsidR="00B65666">
        <w:rPr>
          <w:rFonts w:ascii="Times New Roman" w:hAnsi="Times New Roman" w:cs="Times New Roman"/>
          <w:sz w:val="24"/>
          <w:szCs w:val="24"/>
        </w:rPr>
        <w:t>, but that would be a very inefficient use of time and cognitive resources. Inst</w:t>
      </w:r>
      <w:r w:rsidR="0029350B">
        <w:rPr>
          <w:rFonts w:ascii="Times New Roman" w:hAnsi="Times New Roman" w:cs="Times New Roman"/>
          <w:sz w:val="24"/>
          <w:szCs w:val="24"/>
        </w:rPr>
        <w:t>ead, humans d</w:t>
      </w:r>
      <w:r w:rsidR="00B65666">
        <w:rPr>
          <w:rFonts w:ascii="Times New Roman" w:hAnsi="Times New Roman" w:cs="Times New Roman"/>
          <w:sz w:val="24"/>
          <w:szCs w:val="24"/>
        </w:rPr>
        <w:t xml:space="preserve">evelop categories. Categories are mental representations of real things </w:t>
      </w:r>
      <w:r w:rsidR="008B65AA">
        <w:rPr>
          <w:rFonts w:ascii="Times New Roman" w:hAnsi="Times New Roman" w:cs="Times New Roman"/>
          <w:sz w:val="24"/>
          <w:szCs w:val="24"/>
        </w:rPr>
        <w:t>that can be used for a variety of purposes. For example, individuals can use the perceptual features of animals to place them into a given category. So, upon seeing a furry, four-legged, tail</w:t>
      </w:r>
      <w:r w:rsidR="00CE6EEF">
        <w:rPr>
          <w:rFonts w:ascii="Times New Roman" w:hAnsi="Times New Roman" w:cs="Times New Roman"/>
          <w:sz w:val="24"/>
          <w:szCs w:val="24"/>
        </w:rPr>
        <w:t>-</w:t>
      </w:r>
      <w:r w:rsidR="008B65AA">
        <w:rPr>
          <w:rFonts w:ascii="Times New Roman" w:hAnsi="Times New Roman" w:cs="Times New Roman"/>
          <w:sz w:val="24"/>
          <w:szCs w:val="24"/>
        </w:rPr>
        <w:t xml:space="preserve">wagging, barking animal, </w:t>
      </w:r>
      <w:r w:rsidR="00CE6EEF">
        <w:rPr>
          <w:rFonts w:ascii="Times New Roman" w:hAnsi="Times New Roman" w:cs="Times New Roman"/>
          <w:sz w:val="24"/>
          <w:szCs w:val="24"/>
        </w:rPr>
        <w:t>a person</w:t>
      </w:r>
      <w:r w:rsidR="008B65AA">
        <w:rPr>
          <w:rFonts w:ascii="Times New Roman" w:hAnsi="Times New Roman" w:cs="Times New Roman"/>
          <w:sz w:val="24"/>
          <w:szCs w:val="24"/>
        </w:rPr>
        <w:t xml:space="preserve"> can determine that it is a dog</w:t>
      </w:r>
      <w:del w:id="2" w:author="Jacob Roundy" w:date="2015-04-07T15:57:00Z">
        <w:r w:rsidR="00EB3470" w:rsidDel="004C23C4">
          <w:rPr>
            <w:rFonts w:ascii="Times New Roman" w:hAnsi="Times New Roman" w:cs="Times New Roman"/>
            <w:sz w:val="24"/>
            <w:szCs w:val="24"/>
          </w:rPr>
          <w:delText xml:space="preserve"> (</w:delText>
        </w:r>
        <w:commentRangeStart w:id="3"/>
        <w:commentRangeStart w:id="4"/>
        <w:commentRangeStart w:id="5"/>
        <w:r w:rsidR="00EB3470" w:rsidRPr="007E3117" w:rsidDel="004C23C4">
          <w:rPr>
            <w:rFonts w:ascii="Times New Roman" w:hAnsi="Times New Roman" w:cs="Times New Roman"/>
            <w:b/>
            <w:sz w:val="24"/>
            <w:szCs w:val="24"/>
          </w:rPr>
          <w:delText>Figure 1</w:delText>
        </w:r>
      </w:del>
      <w:commentRangeEnd w:id="3"/>
      <w:r w:rsidR="00F0526D">
        <w:rPr>
          <w:rStyle w:val="CommentReference"/>
        </w:rPr>
        <w:commentReference w:id="3"/>
      </w:r>
      <w:commentRangeEnd w:id="4"/>
      <w:commentRangeEnd w:id="5"/>
      <w:r w:rsidR="00391B67">
        <w:rPr>
          <w:rStyle w:val="CommentReference"/>
        </w:rPr>
        <w:commentReference w:id="4"/>
      </w:r>
      <w:r w:rsidR="00853B4C">
        <w:rPr>
          <w:rStyle w:val="CommentReference"/>
        </w:rPr>
        <w:commentReference w:id="5"/>
      </w:r>
      <w:del w:id="6" w:author="Jacob Roundy" w:date="2015-04-07T15:57:00Z">
        <w:r w:rsidR="00EB3470" w:rsidDel="004C23C4">
          <w:rPr>
            <w:rFonts w:ascii="Times New Roman" w:hAnsi="Times New Roman" w:cs="Times New Roman"/>
            <w:sz w:val="24"/>
            <w:szCs w:val="24"/>
          </w:rPr>
          <w:delText>)</w:delText>
        </w:r>
      </w:del>
      <w:r w:rsidR="008B65AA">
        <w:rPr>
          <w:rFonts w:ascii="Times New Roman" w:hAnsi="Times New Roman" w:cs="Times New Roman"/>
          <w:sz w:val="24"/>
          <w:szCs w:val="24"/>
        </w:rPr>
        <w:t>. This is one of many examples where people use perceptual similarity to fit new experiences into their existing mental representations.</w:t>
      </w:r>
    </w:p>
    <w:p w14:paraId="117619B1" w14:textId="77777777" w:rsidR="00BE0F53" w:rsidRDefault="00BE0F53" w:rsidP="007E3117">
      <w:pPr>
        <w:spacing w:after="0"/>
        <w:rPr>
          <w:rFonts w:ascii="Times New Roman" w:hAnsi="Times New Roman" w:cs="Times New Roman"/>
          <w:sz w:val="24"/>
          <w:szCs w:val="24"/>
        </w:rPr>
      </w:pPr>
    </w:p>
    <w:p w14:paraId="54D34979" w14:textId="0ECE3077" w:rsidR="004203B2" w:rsidRDefault="00A332DF" w:rsidP="007E3117">
      <w:pPr>
        <w:spacing w:after="0"/>
        <w:rPr>
          <w:rFonts w:ascii="Times New Roman" w:hAnsi="Times New Roman" w:cs="Times New Roman"/>
          <w:sz w:val="24"/>
          <w:szCs w:val="24"/>
        </w:rPr>
      </w:pPr>
      <w:r>
        <w:rPr>
          <w:rFonts w:ascii="Times New Roman" w:hAnsi="Times New Roman" w:cs="Times New Roman"/>
          <w:sz w:val="24"/>
          <w:szCs w:val="24"/>
        </w:rPr>
        <w:t>However, category membership is</w:t>
      </w:r>
      <w:r w:rsidR="001D25C2">
        <w:rPr>
          <w:rFonts w:ascii="Times New Roman" w:hAnsi="Times New Roman" w:cs="Times New Roman"/>
          <w:sz w:val="24"/>
          <w:szCs w:val="24"/>
        </w:rPr>
        <w:t xml:space="preserve"> much more than skin</w:t>
      </w:r>
      <w:r w:rsidR="00CE6EEF">
        <w:rPr>
          <w:rFonts w:ascii="Times New Roman" w:hAnsi="Times New Roman" w:cs="Times New Roman"/>
          <w:sz w:val="24"/>
          <w:szCs w:val="24"/>
        </w:rPr>
        <w:t>-</w:t>
      </w:r>
      <w:r w:rsidR="001D25C2">
        <w:rPr>
          <w:rFonts w:ascii="Times New Roman" w:hAnsi="Times New Roman" w:cs="Times New Roman"/>
          <w:sz w:val="24"/>
          <w:szCs w:val="24"/>
        </w:rPr>
        <w:t>deep, especially for representations of animals. Frank Keil</w:t>
      </w:r>
      <w:r w:rsidR="003E02AE">
        <w:rPr>
          <w:rFonts w:ascii="Times New Roman" w:hAnsi="Times New Roman" w:cs="Times New Roman"/>
          <w:sz w:val="24"/>
          <w:szCs w:val="24"/>
        </w:rPr>
        <w:t xml:space="preserve"> demonstrated this </w:t>
      </w:r>
      <w:r w:rsidR="00CE6EEF">
        <w:rPr>
          <w:rFonts w:ascii="Times New Roman" w:hAnsi="Times New Roman" w:cs="Times New Roman"/>
          <w:sz w:val="24"/>
          <w:szCs w:val="24"/>
        </w:rPr>
        <w:t xml:space="preserve">by </w:t>
      </w:r>
      <w:r w:rsidR="003E02AE">
        <w:rPr>
          <w:rFonts w:ascii="Times New Roman" w:hAnsi="Times New Roman" w:cs="Times New Roman"/>
          <w:sz w:val="24"/>
          <w:szCs w:val="24"/>
        </w:rPr>
        <w:t xml:space="preserve">using a </w:t>
      </w:r>
      <w:r w:rsidR="00304713">
        <w:rPr>
          <w:rFonts w:ascii="Times New Roman" w:hAnsi="Times New Roman" w:cs="Times New Roman"/>
          <w:sz w:val="24"/>
          <w:szCs w:val="24"/>
        </w:rPr>
        <w:t>simple, yet powerful,</w:t>
      </w:r>
      <w:r w:rsidR="003E02AE">
        <w:rPr>
          <w:rFonts w:ascii="Times New Roman" w:hAnsi="Times New Roman" w:cs="Times New Roman"/>
          <w:sz w:val="24"/>
          <w:szCs w:val="24"/>
        </w:rPr>
        <w:t xml:space="preserve"> technique</w:t>
      </w:r>
      <w:r w:rsidR="00F376D5">
        <w:rPr>
          <w:rFonts w:ascii="Times New Roman" w:hAnsi="Times New Roman" w:cs="Times New Roman"/>
          <w:sz w:val="24"/>
          <w:szCs w:val="24"/>
        </w:rPr>
        <w:t xml:space="preserve"> tha</w:t>
      </w:r>
      <w:r w:rsidR="00CE6EEF">
        <w:rPr>
          <w:rFonts w:ascii="Times New Roman" w:hAnsi="Times New Roman" w:cs="Times New Roman"/>
          <w:sz w:val="24"/>
          <w:szCs w:val="24"/>
        </w:rPr>
        <w:t>t</w:t>
      </w:r>
      <w:r w:rsidR="00F376D5">
        <w:rPr>
          <w:rFonts w:ascii="Times New Roman" w:hAnsi="Times New Roman" w:cs="Times New Roman"/>
          <w:sz w:val="24"/>
          <w:szCs w:val="24"/>
        </w:rPr>
        <w:t xml:space="preserve"> focused on the differences between natural kinds and artifacts</w:t>
      </w:r>
      <w:r w:rsidR="00C96C49">
        <w:rPr>
          <w:rFonts w:ascii="Times New Roman" w:hAnsi="Times New Roman" w:cs="Times New Roman"/>
          <w:sz w:val="24"/>
          <w:szCs w:val="24"/>
        </w:rPr>
        <w:t xml:space="preserve">. Natural kinds include animals and other living things, while artifacts consist largely of non-living things, such as tables </w:t>
      </w:r>
      <w:r w:rsidR="004203B2">
        <w:rPr>
          <w:rFonts w:ascii="Times New Roman" w:hAnsi="Times New Roman" w:cs="Times New Roman"/>
          <w:sz w:val="24"/>
          <w:szCs w:val="24"/>
        </w:rPr>
        <w:t xml:space="preserve">or </w:t>
      </w:r>
      <w:r w:rsidR="007C6545">
        <w:rPr>
          <w:rFonts w:ascii="Times New Roman" w:hAnsi="Times New Roman" w:cs="Times New Roman"/>
          <w:sz w:val="24"/>
          <w:szCs w:val="24"/>
        </w:rPr>
        <w:t>gold bricks</w:t>
      </w:r>
      <w:r w:rsidR="004203B2">
        <w:rPr>
          <w:rFonts w:ascii="Times New Roman" w:hAnsi="Times New Roman" w:cs="Times New Roman"/>
          <w:sz w:val="24"/>
          <w:szCs w:val="24"/>
        </w:rPr>
        <w:t>. In his study, Keil told children stories about natural kinds and artifacts that underwent transformations</w:t>
      </w:r>
      <w:r w:rsidR="00CE6EEF">
        <w:rPr>
          <w:rFonts w:ascii="Times New Roman" w:hAnsi="Times New Roman" w:cs="Times New Roman"/>
          <w:sz w:val="24"/>
          <w:szCs w:val="24"/>
        </w:rPr>
        <w:t>,</w:t>
      </w:r>
      <w:r w:rsidR="004203B2">
        <w:rPr>
          <w:rFonts w:ascii="Times New Roman" w:hAnsi="Times New Roman" w:cs="Times New Roman"/>
          <w:sz w:val="24"/>
          <w:szCs w:val="24"/>
        </w:rPr>
        <w:t xml:space="preserve"> caus</w:t>
      </w:r>
      <w:r w:rsidR="00CE6EEF">
        <w:rPr>
          <w:rFonts w:ascii="Times New Roman" w:hAnsi="Times New Roman" w:cs="Times New Roman"/>
          <w:sz w:val="24"/>
          <w:szCs w:val="24"/>
        </w:rPr>
        <w:t>ing</w:t>
      </w:r>
      <w:r w:rsidR="004203B2">
        <w:rPr>
          <w:rFonts w:ascii="Times New Roman" w:hAnsi="Times New Roman" w:cs="Times New Roman"/>
          <w:sz w:val="24"/>
          <w:szCs w:val="24"/>
        </w:rPr>
        <w:t xml:space="preserve"> them to cross categorical boundaries. For example, he</w:t>
      </w:r>
      <w:r w:rsidR="00ED79A0">
        <w:rPr>
          <w:rFonts w:ascii="Times New Roman" w:hAnsi="Times New Roman" w:cs="Times New Roman"/>
          <w:sz w:val="24"/>
          <w:szCs w:val="24"/>
        </w:rPr>
        <w:t xml:space="preserve"> described a step-by-step process by which </w:t>
      </w:r>
      <w:r w:rsidR="004203B2">
        <w:rPr>
          <w:rFonts w:ascii="Times New Roman" w:hAnsi="Times New Roman" w:cs="Times New Roman"/>
          <w:sz w:val="24"/>
          <w:szCs w:val="24"/>
        </w:rPr>
        <w:t>a</w:t>
      </w:r>
      <w:r w:rsidR="00ED79A0">
        <w:rPr>
          <w:rFonts w:ascii="Times New Roman" w:hAnsi="Times New Roman" w:cs="Times New Roman"/>
          <w:sz w:val="24"/>
          <w:szCs w:val="24"/>
        </w:rPr>
        <w:t xml:space="preserve"> raccoon was transformed into a creature that resembled a skunk in every way. At the end of the story, the raccoon was black with a white stripe</w:t>
      </w:r>
      <w:r w:rsidR="00CE6EEF">
        <w:rPr>
          <w:rFonts w:ascii="Times New Roman" w:hAnsi="Times New Roman" w:cs="Times New Roman"/>
          <w:sz w:val="24"/>
          <w:szCs w:val="24"/>
        </w:rPr>
        <w:t>,</w:t>
      </w:r>
      <w:r w:rsidR="00ED79A0">
        <w:rPr>
          <w:rFonts w:ascii="Times New Roman" w:hAnsi="Times New Roman" w:cs="Times New Roman"/>
          <w:sz w:val="24"/>
          <w:szCs w:val="24"/>
        </w:rPr>
        <w:t xml:space="preserve"> and it had implanted glands that </w:t>
      </w:r>
      <w:r w:rsidR="007C6545">
        <w:rPr>
          <w:rFonts w:ascii="Times New Roman" w:hAnsi="Times New Roman" w:cs="Times New Roman"/>
          <w:sz w:val="24"/>
          <w:szCs w:val="24"/>
        </w:rPr>
        <w:t>made</w:t>
      </w:r>
      <w:r w:rsidR="00ED79A0">
        <w:rPr>
          <w:rFonts w:ascii="Times New Roman" w:hAnsi="Times New Roman" w:cs="Times New Roman"/>
          <w:sz w:val="24"/>
          <w:szCs w:val="24"/>
        </w:rPr>
        <w:t xml:space="preserve"> it smell like a skunk</w:t>
      </w:r>
      <w:r w:rsidR="00CE6EEF">
        <w:rPr>
          <w:rFonts w:ascii="Times New Roman" w:hAnsi="Times New Roman" w:cs="Times New Roman"/>
          <w:sz w:val="24"/>
          <w:szCs w:val="24"/>
        </w:rPr>
        <w:t>, too</w:t>
      </w:r>
      <w:r w:rsidR="00ED79A0">
        <w:rPr>
          <w:rFonts w:ascii="Times New Roman" w:hAnsi="Times New Roman" w:cs="Times New Roman"/>
          <w:sz w:val="24"/>
          <w:szCs w:val="24"/>
        </w:rPr>
        <w:t xml:space="preserve">. </w:t>
      </w:r>
      <w:r w:rsidR="004203B2">
        <w:rPr>
          <w:rFonts w:ascii="Times New Roman" w:hAnsi="Times New Roman" w:cs="Times New Roman"/>
          <w:sz w:val="24"/>
          <w:szCs w:val="24"/>
        </w:rPr>
        <w:t xml:space="preserve">He asked </w:t>
      </w:r>
      <w:r w:rsidR="00CE6EEF">
        <w:rPr>
          <w:rFonts w:ascii="Times New Roman" w:hAnsi="Times New Roman" w:cs="Times New Roman"/>
          <w:sz w:val="24"/>
          <w:szCs w:val="24"/>
        </w:rPr>
        <w:t xml:space="preserve">the </w:t>
      </w:r>
      <w:r w:rsidR="004203B2">
        <w:rPr>
          <w:rFonts w:ascii="Times New Roman" w:hAnsi="Times New Roman" w:cs="Times New Roman"/>
          <w:sz w:val="24"/>
          <w:szCs w:val="24"/>
        </w:rPr>
        <w:t xml:space="preserve">children to determine whether the resulting animal was a raccoon or a skunk. </w:t>
      </w:r>
      <w:r w:rsidR="00F376D5">
        <w:rPr>
          <w:rFonts w:ascii="Times New Roman" w:hAnsi="Times New Roman" w:cs="Times New Roman"/>
          <w:sz w:val="24"/>
          <w:szCs w:val="24"/>
        </w:rPr>
        <w:t>He used a similar method to describe the transformation of a tire – an artifact – into a shoe</w:t>
      </w:r>
      <w:del w:id="7" w:author="Jacob Roundy" w:date="2015-04-07T15:57:00Z">
        <w:r w:rsidR="0006389B" w:rsidDel="004C23C4">
          <w:rPr>
            <w:rFonts w:ascii="Times New Roman" w:hAnsi="Times New Roman" w:cs="Times New Roman"/>
            <w:sz w:val="24"/>
            <w:szCs w:val="24"/>
          </w:rPr>
          <w:delText xml:space="preserve"> (</w:delText>
        </w:r>
        <w:r w:rsidR="00BE0F53" w:rsidDel="004C23C4">
          <w:rPr>
            <w:rFonts w:ascii="Times New Roman" w:hAnsi="Times New Roman" w:cs="Times New Roman"/>
            <w:b/>
            <w:sz w:val="24"/>
            <w:szCs w:val="24"/>
          </w:rPr>
          <w:delText>F</w:delText>
        </w:r>
        <w:r w:rsidR="0006389B" w:rsidRPr="007E3117" w:rsidDel="004C23C4">
          <w:rPr>
            <w:rFonts w:ascii="Times New Roman" w:hAnsi="Times New Roman" w:cs="Times New Roman"/>
            <w:b/>
            <w:sz w:val="24"/>
            <w:szCs w:val="24"/>
          </w:rPr>
          <w:delText>igures 2 and 3</w:delText>
        </w:r>
        <w:r w:rsidR="0006389B" w:rsidDel="004C23C4">
          <w:rPr>
            <w:rFonts w:ascii="Times New Roman" w:hAnsi="Times New Roman" w:cs="Times New Roman"/>
            <w:sz w:val="24"/>
            <w:szCs w:val="24"/>
          </w:rPr>
          <w:delText>)</w:delText>
        </w:r>
      </w:del>
      <w:r w:rsidR="00F376D5">
        <w:rPr>
          <w:rFonts w:ascii="Times New Roman" w:hAnsi="Times New Roman" w:cs="Times New Roman"/>
          <w:sz w:val="24"/>
          <w:szCs w:val="24"/>
        </w:rPr>
        <w:t xml:space="preserve">. </w:t>
      </w:r>
      <w:r w:rsidR="00130A0C">
        <w:rPr>
          <w:rFonts w:ascii="Times New Roman" w:hAnsi="Times New Roman" w:cs="Times New Roman"/>
          <w:sz w:val="24"/>
          <w:szCs w:val="24"/>
        </w:rPr>
        <w:t>Children’</w:t>
      </w:r>
      <w:r w:rsidR="00FA7558">
        <w:rPr>
          <w:rFonts w:ascii="Times New Roman" w:hAnsi="Times New Roman" w:cs="Times New Roman"/>
          <w:sz w:val="24"/>
          <w:szCs w:val="24"/>
        </w:rPr>
        <w:t xml:space="preserve">s responses revealed interesting </w:t>
      </w:r>
      <w:r w:rsidR="00304713">
        <w:rPr>
          <w:rFonts w:ascii="Times New Roman" w:hAnsi="Times New Roman" w:cs="Times New Roman"/>
          <w:sz w:val="24"/>
          <w:szCs w:val="24"/>
        </w:rPr>
        <w:t>developmental changes in</w:t>
      </w:r>
      <w:r w:rsidR="00F0526D">
        <w:rPr>
          <w:rFonts w:ascii="Times New Roman" w:hAnsi="Times New Roman" w:cs="Times New Roman"/>
          <w:sz w:val="24"/>
          <w:szCs w:val="24"/>
        </w:rPr>
        <w:t>to</w:t>
      </w:r>
      <w:r w:rsidR="00304713">
        <w:rPr>
          <w:rFonts w:ascii="Times New Roman" w:hAnsi="Times New Roman" w:cs="Times New Roman"/>
          <w:sz w:val="24"/>
          <w:szCs w:val="24"/>
        </w:rPr>
        <w:t xml:space="preserve"> how people</w:t>
      </w:r>
      <w:r w:rsidR="00FA7558">
        <w:rPr>
          <w:rFonts w:ascii="Times New Roman" w:hAnsi="Times New Roman" w:cs="Times New Roman"/>
          <w:sz w:val="24"/>
          <w:szCs w:val="24"/>
        </w:rPr>
        <w:t xml:space="preserve"> think about artifacts and natural kinds.</w:t>
      </w:r>
    </w:p>
    <w:p w14:paraId="1766569C" w14:textId="77777777" w:rsidR="00BE0F53" w:rsidRDefault="00BE0F53" w:rsidP="007E3117">
      <w:pPr>
        <w:spacing w:after="0"/>
        <w:rPr>
          <w:rFonts w:ascii="Times New Roman" w:hAnsi="Times New Roman" w:cs="Times New Roman"/>
          <w:sz w:val="24"/>
          <w:szCs w:val="24"/>
        </w:rPr>
      </w:pPr>
    </w:p>
    <w:p w14:paraId="01352BBB" w14:textId="1817D3D0" w:rsidR="00E86DB0" w:rsidRDefault="00E86DB0" w:rsidP="007E3117">
      <w:pPr>
        <w:spacing w:after="0"/>
        <w:rPr>
          <w:rFonts w:ascii="Times New Roman" w:hAnsi="Times New Roman" w:cs="Times New Roman"/>
          <w:sz w:val="24"/>
          <w:szCs w:val="24"/>
        </w:rPr>
      </w:pPr>
      <w:r>
        <w:rPr>
          <w:rFonts w:ascii="Times New Roman" w:hAnsi="Times New Roman" w:cs="Times New Roman"/>
          <w:sz w:val="24"/>
          <w:szCs w:val="24"/>
        </w:rPr>
        <w:t>This video demonstrate</w:t>
      </w:r>
      <w:r w:rsidR="00CE6EEF">
        <w:rPr>
          <w:rFonts w:ascii="Times New Roman" w:hAnsi="Times New Roman" w:cs="Times New Roman"/>
          <w:sz w:val="24"/>
          <w:szCs w:val="24"/>
        </w:rPr>
        <w:t>s</w:t>
      </w:r>
      <w:r>
        <w:rPr>
          <w:rFonts w:ascii="Times New Roman" w:hAnsi="Times New Roman" w:cs="Times New Roman"/>
          <w:sz w:val="24"/>
          <w:szCs w:val="24"/>
        </w:rPr>
        <w:t xml:space="preserve"> </w:t>
      </w:r>
      <w:r w:rsidR="00B92D15">
        <w:rPr>
          <w:rFonts w:ascii="Times New Roman" w:hAnsi="Times New Roman" w:cs="Times New Roman"/>
          <w:sz w:val="24"/>
          <w:szCs w:val="24"/>
        </w:rPr>
        <w:t xml:space="preserve">Frank Keil’s </w:t>
      </w:r>
      <w:r w:rsidR="00304713">
        <w:rPr>
          <w:rFonts w:ascii="Times New Roman" w:hAnsi="Times New Roman" w:cs="Times New Roman"/>
          <w:sz w:val="24"/>
          <w:szCs w:val="24"/>
        </w:rPr>
        <w:t xml:space="preserve">(1989) </w:t>
      </w:r>
      <w:r w:rsidR="00B92D15">
        <w:rPr>
          <w:rFonts w:ascii="Times New Roman" w:hAnsi="Times New Roman" w:cs="Times New Roman"/>
          <w:sz w:val="24"/>
          <w:szCs w:val="24"/>
        </w:rPr>
        <w:t>transformation study</w:t>
      </w:r>
      <w:r>
        <w:rPr>
          <w:rFonts w:ascii="Times New Roman" w:hAnsi="Times New Roman" w:cs="Times New Roman"/>
          <w:sz w:val="24"/>
          <w:szCs w:val="24"/>
        </w:rPr>
        <w:t xml:space="preserve">.  </w:t>
      </w:r>
    </w:p>
    <w:p w14:paraId="4C154CE7" w14:textId="77777777" w:rsidR="00BE0F53" w:rsidRDefault="00BE0F53" w:rsidP="007E3117">
      <w:pPr>
        <w:spacing w:after="0"/>
        <w:rPr>
          <w:rFonts w:ascii="Times New Roman" w:hAnsi="Times New Roman" w:cs="Times New Roman"/>
          <w:b/>
          <w:sz w:val="24"/>
          <w:szCs w:val="24"/>
        </w:rPr>
      </w:pPr>
    </w:p>
    <w:p w14:paraId="7785AAD7" w14:textId="77777777" w:rsidR="0031689F" w:rsidRPr="00C7625C" w:rsidRDefault="0031689F" w:rsidP="007E3117">
      <w:pPr>
        <w:spacing w:after="0"/>
        <w:rPr>
          <w:rFonts w:ascii="Times New Roman" w:hAnsi="Times New Roman" w:cs="Times New Roman"/>
          <w:b/>
          <w:sz w:val="24"/>
          <w:szCs w:val="24"/>
        </w:rPr>
      </w:pPr>
      <w:r w:rsidRPr="007E3117">
        <w:rPr>
          <w:rFonts w:ascii="Times New Roman" w:hAnsi="Times New Roman" w:cs="Times New Roman"/>
          <w:b/>
          <w:sz w:val="28"/>
          <w:szCs w:val="24"/>
        </w:rPr>
        <w:t>Procedure:</w:t>
      </w:r>
    </w:p>
    <w:p w14:paraId="0A92D9BF" w14:textId="6525A249" w:rsidR="00713127" w:rsidRPr="00CD33C5" w:rsidRDefault="00CD33C5" w:rsidP="007E311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Recruit healthy 5-, 7-, and 9-year-old</w:t>
      </w:r>
      <w:r w:rsidR="002E1403">
        <w:rPr>
          <w:rFonts w:ascii="Times New Roman" w:hAnsi="Times New Roman" w:cs="Times New Roman"/>
          <w:sz w:val="24"/>
          <w:szCs w:val="24"/>
        </w:rPr>
        <w:t xml:space="preserve"> children</w:t>
      </w:r>
      <w:r>
        <w:rPr>
          <w:rFonts w:ascii="Times New Roman" w:hAnsi="Times New Roman" w:cs="Times New Roman"/>
          <w:sz w:val="24"/>
          <w:szCs w:val="24"/>
        </w:rPr>
        <w:t xml:space="preserve"> with normal hearing and vision and </w:t>
      </w:r>
      <w:r w:rsidR="00713127" w:rsidRPr="00CD33C5">
        <w:rPr>
          <w:rFonts w:ascii="Times New Roman" w:hAnsi="Times New Roman" w:cs="Times New Roman"/>
          <w:sz w:val="24"/>
          <w:szCs w:val="24"/>
        </w:rPr>
        <w:t>no his</w:t>
      </w:r>
      <w:r w:rsidR="003475A8" w:rsidRPr="00CD33C5">
        <w:rPr>
          <w:rFonts w:ascii="Times New Roman" w:hAnsi="Times New Roman" w:cs="Times New Roman"/>
          <w:sz w:val="24"/>
          <w:szCs w:val="24"/>
        </w:rPr>
        <w:t>tory of developmental disorders</w:t>
      </w:r>
      <w:r w:rsidR="00713127" w:rsidRPr="00CD33C5">
        <w:rPr>
          <w:rFonts w:ascii="Times New Roman" w:hAnsi="Times New Roman" w:cs="Times New Roman"/>
          <w:sz w:val="24"/>
          <w:szCs w:val="24"/>
        </w:rPr>
        <w:t>.</w:t>
      </w:r>
      <w:r w:rsidR="00BE0F53" w:rsidRPr="00BE0F53">
        <w:t xml:space="preserve"> </w:t>
      </w:r>
      <w:r w:rsidR="00BE0F53" w:rsidRPr="00BE0F53">
        <w:rPr>
          <w:rFonts w:ascii="Times New Roman" w:hAnsi="Times New Roman" w:cs="Times New Roman"/>
          <w:sz w:val="24"/>
          <w:szCs w:val="24"/>
        </w:rPr>
        <w:t>For the purposes of this demonstration, only one child is tested. Larger sample sizes (as in Frank Keil’s (1989) transformation</w:t>
      </w:r>
      <w:r w:rsidR="00BE0F53">
        <w:rPr>
          <w:rFonts w:ascii="Times New Roman" w:hAnsi="Times New Roman" w:cs="Times New Roman"/>
          <w:sz w:val="24"/>
          <w:szCs w:val="24"/>
        </w:rPr>
        <w:t xml:space="preserve"> study</w:t>
      </w:r>
      <w:r w:rsidR="00BE0F53" w:rsidRPr="00BE0F53">
        <w:rPr>
          <w:rFonts w:ascii="Times New Roman" w:hAnsi="Times New Roman" w:cs="Times New Roman"/>
          <w:sz w:val="24"/>
          <w:szCs w:val="24"/>
        </w:rPr>
        <w:t>) are recommended when conducting any experiments.</w:t>
      </w:r>
    </w:p>
    <w:p w14:paraId="68341687" w14:textId="77777777" w:rsidR="00BE0F53" w:rsidRDefault="00BE0F53" w:rsidP="007E3117">
      <w:pPr>
        <w:pStyle w:val="ListParagraph"/>
        <w:spacing w:after="0"/>
        <w:ind w:left="360"/>
        <w:rPr>
          <w:rFonts w:ascii="Times New Roman" w:hAnsi="Times New Roman" w:cs="Times New Roman"/>
          <w:sz w:val="24"/>
          <w:szCs w:val="24"/>
        </w:rPr>
      </w:pPr>
    </w:p>
    <w:p w14:paraId="3AD26FF7" w14:textId="1D882AB2" w:rsidR="003475A8" w:rsidRPr="00C7625C" w:rsidRDefault="000476A1" w:rsidP="007E3117">
      <w:pPr>
        <w:pStyle w:val="ListParagraph"/>
        <w:numPr>
          <w:ilvl w:val="0"/>
          <w:numId w:val="1"/>
        </w:numPr>
        <w:spacing w:after="0"/>
        <w:rPr>
          <w:rFonts w:ascii="Times New Roman" w:hAnsi="Times New Roman" w:cs="Times New Roman"/>
          <w:sz w:val="24"/>
          <w:szCs w:val="24"/>
        </w:rPr>
      </w:pPr>
      <w:r w:rsidRPr="00C7625C">
        <w:rPr>
          <w:rFonts w:ascii="Times New Roman" w:hAnsi="Times New Roman" w:cs="Times New Roman"/>
          <w:sz w:val="24"/>
          <w:szCs w:val="24"/>
        </w:rPr>
        <w:t>Data collection</w:t>
      </w:r>
      <w:r w:rsidR="00BE0F53">
        <w:rPr>
          <w:rFonts w:ascii="Times New Roman" w:hAnsi="Times New Roman" w:cs="Times New Roman"/>
          <w:sz w:val="24"/>
          <w:szCs w:val="24"/>
        </w:rPr>
        <w:t>.</w:t>
      </w:r>
    </w:p>
    <w:p w14:paraId="3151265D" w14:textId="6FCFC58D" w:rsidR="00BE0F53" w:rsidRDefault="00BE0F53" w:rsidP="007E3117">
      <w:pPr>
        <w:pStyle w:val="ListParagraph"/>
        <w:spacing w:after="0"/>
        <w:rPr>
          <w:rFonts w:ascii="Times New Roman" w:hAnsi="Times New Roman" w:cs="Times New Roman"/>
          <w:sz w:val="24"/>
          <w:szCs w:val="24"/>
        </w:rPr>
      </w:pPr>
    </w:p>
    <w:p w14:paraId="460FEB2C" w14:textId="10DA95CE" w:rsidR="00EA34AA" w:rsidRDefault="00BE0F53" w:rsidP="007E3117">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2E1403">
        <w:rPr>
          <w:rFonts w:ascii="Times New Roman" w:hAnsi="Times New Roman" w:cs="Times New Roman"/>
          <w:sz w:val="24"/>
          <w:szCs w:val="24"/>
        </w:rPr>
        <w:t>Gather the necessary m</w:t>
      </w:r>
      <w:r w:rsidR="00EA34AA">
        <w:rPr>
          <w:rFonts w:ascii="Times New Roman" w:hAnsi="Times New Roman" w:cs="Times New Roman"/>
          <w:sz w:val="24"/>
          <w:szCs w:val="24"/>
        </w:rPr>
        <w:t>aterials</w:t>
      </w:r>
      <w:r>
        <w:rPr>
          <w:rFonts w:ascii="Times New Roman" w:hAnsi="Times New Roman" w:cs="Times New Roman"/>
          <w:sz w:val="24"/>
          <w:szCs w:val="24"/>
        </w:rPr>
        <w:t>.</w:t>
      </w:r>
    </w:p>
    <w:p w14:paraId="698EC5E4" w14:textId="77777777" w:rsidR="00BE0F53" w:rsidRDefault="00BE0F53" w:rsidP="007E3117">
      <w:pPr>
        <w:pStyle w:val="ListParagraph"/>
        <w:spacing w:after="0"/>
        <w:ind w:left="1440"/>
        <w:rPr>
          <w:rFonts w:ascii="Times New Roman" w:hAnsi="Times New Roman" w:cs="Times New Roman"/>
          <w:sz w:val="24"/>
          <w:szCs w:val="24"/>
        </w:rPr>
      </w:pPr>
    </w:p>
    <w:p w14:paraId="326DAF72" w14:textId="2CB1C2C0" w:rsidR="00EA34AA" w:rsidRDefault="00223D62" w:rsidP="007E3117">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 xml:space="preserve">Design 8 vignettes describing </w:t>
      </w:r>
      <w:r w:rsidR="002E1403">
        <w:rPr>
          <w:rFonts w:ascii="Times New Roman" w:hAnsi="Times New Roman" w:cs="Times New Roman"/>
          <w:sz w:val="24"/>
          <w:szCs w:val="24"/>
        </w:rPr>
        <w:t xml:space="preserve">the </w:t>
      </w:r>
      <w:r>
        <w:rPr>
          <w:rFonts w:ascii="Times New Roman" w:hAnsi="Times New Roman" w:cs="Times New Roman"/>
          <w:sz w:val="24"/>
          <w:szCs w:val="24"/>
        </w:rPr>
        <w:t>transformation of animals from one kind to another via surgery.</w:t>
      </w:r>
    </w:p>
    <w:p w14:paraId="254A9EBC" w14:textId="3A88FB18" w:rsidR="00BE0F53" w:rsidRDefault="00BE0F53" w:rsidP="007E3117">
      <w:pPr>
        <w:pStyle w:val="ListParagraph"/>
        <w:spacing w:after="0"/>
        <w:ind w:left="1800"/>
        <w:rPr>
          <w:rFonts w:ascii="Times New Roman" w:hAnsi="Times New Roman" w:cs="Times New Roman"/>
          <w:sz w:val="24"/>
          <w:szCs w:val="24"/>
        </w:rPr>
      </w:pPr>
    </w:p>
    <w:p w14:paraId="351A4345" w14:textId="573D65B2" w:rsidR="00223D62" w:rsidRDefault="00BE0F53" w:rsidP="007E3117">
      <w:pPr>
        <w:pStyle w:val="ListParagraph"/>
        <w:numPr>
          <w:ilvl w:val="3"/>
          <w:numId w:val="1"/>
        </w:numPr>
        <w:spacing w:after="0"/>
        <w:rPr>
          <w:rFonts w:ascii="Times New Roman" w:hAnsi="Times New Roman" w:cs="Times New Roman"/>
          <w:sz w:val="24"/>
          <w:szCs w:val="24"/>
        </w:rPr>
      </w:pPr>
      <w:commentRangeStart w:id="8"/>
      <w:r>
        <w:rPr>
          <w:rFonts w:ascii="Times New Roman" w:hAnsi="Times New Roman" w:cs="Times New Roman"/>
          <w:sz w:val="24"/>
          <w:szCs w:val="24"/>
        </w:rPr>
        <w:lastRenderedPageBreak/>
        <w:t xml:space="preserve"> </w:t>
      </w:r>
      <w:r w:rsidR="00223D62">
        <w:rPr>
          <w:rFonts w:ascii="Times New Roman" w:hAnsi="Times New Roman" w:cs="Times New Roman"/>
          <w:sz w:val="24"/>
          <w:szCs w:val="24"/>
        </w:rPr>
        <w:t xml:space="preserve">Natural </w:t>
      </w:r>
      <w:r w:rsidR="002E1403">
        <w:rPr>
          <w:rFonts w:ascii="Times New Roman" w:hAnsi="Times New Roman" w:cs="Times New Roman"/>
          <w:sz w:val="24"/>
          <w:szCs w:val="24"/>
        </w:rPr>
        <w:t>k</w:t>
      </w:r>
      <w:r w:rsidR="00223D62">
        <w:rPr>
          <w:rFonts w:ascii="Times New Roman" w:hAnsi="Times New Roman" w:cs="Times New Roman"/>
          <w:sz w:val="24"/>
          <w:szCs w:val="24"/>
        </w:rPr>
        <w:t xml:space="preserve">ind </w:t>
      </w:r>
      <w:r w:rsidR="002E1403">
        <w:rPr>
          <w:rFonts w:ascii="Times New Roman" w:hAnsi="Times New Roman" w:cs="Times New Roman"/>
          <w:sz w:val="24"/>
          <w:szCs w:val="24"/>
        </w:rPr>
        <w:t>v</w:t>
      </w:r>
      <w:r w:rsidR="00223D62">
        <w:rPr>
          <w:rFonts w:ascii="Times New Roman" w:hAnsi="Times New Roman" w:cs="Times New Roman"/>
          <w:sz w:val="24"/>
          <w:szCs w:val="24"/>
        </w:rPr>
        <w:t>ignette</w:t>
      </w:r>
      <w:r w:rsidR="002E1403">
        <w:rPr>
          <w:rFonts w:ascii="Times New Roman" w:hAnsi="Times New Roman" w:cs="Times New Roman"/>
          <w:sz w:val="24"/>
          <w:szCs w:val="24"/>
        </w:rPr>
        <w:t xml:space="preserve"> example,</w:t>
      </w:r>
      <w:r w:rsidR="00223D62">
        <w:rPr>
          <w:rFonts w:ascii="Times New Roman" w:hAnsi="Times New Roman" w:cs="Times New Roman"/>
          <w:sz w:val="24"/>
          <w:szCs w:val="24"/>
        </w:rPr>
        <w:t xml:space="preserve"> </w:t>
      </w:r>
      <w:r w:rsidR="002E1403">
        <w:rPr>
          <w:rFonts w:ascii="Times New Roman" w:hAnsi="Times New Roman" w:cs="Times New Roman"/>
          <w:sz w:val="24"/>
          <w:szCs w:val="24"/>
        </w:rPr>
        <w:t>“</w:t>
      </w:r>
      <w:r w:rsidR="00223D62">
        <w:rPr>
          <w:rFonts w:ascii="Times New Roman" w:hAnsi="Times New Roman" w:cs="Times New Roman"/>
          <w:sz w:val="24"/>
          <w:szCs w:val="24"/>
        </w:rPr>
        <w:t>The doctors took a raccoon</w:t>
      </w:r>
      <w:ins w:id="9" w:author="Jacob Roundy" w:date="2015-04-07T15:57:00Z">
        <w:r w:rsidR="004C23C4">
          <w:rPr>
            <w:rFonts w:ascii="Times New Roman" w:hAnsi="Times New Roman" w:cs="Times New Roman"/>
            <w:sz w:val="24"/>
            <w:szCs w:val="24"/>
          </w:rPr>
          <w:t xml:space="preserve"> </w:t>
        </w:r>
      </w:ins>
      <w:del w:id="10" w:author="Jacob Roundy" w:date="2015-04-07T15:57:00Z">
        <w:r w:rsidR="00223D62" w:rsidDel="004C23C4">
          <w:rPr>
            <w:rFonts w:ascii="Times New Roman" w:hAnsi="Times New Roman" w:cs="Times New Roman"/>
            <w:sz w:val="24"/>
            <w:szCs w:val="24"/>
          </w:rPr>
          <w:delText xml:space="preserve"> </w:delText>
        </w:r>
        <w:r w:rsidR="0006389B" w:rsidDel="004C23C4">
          <w:rPr>
            <w:rFonts w:ascii="Times New Roman" w:hAnsi="Times New Roman" w:cs="Times New Roman"/>
            <w:sz w:val="24"/>
            <w:szCs w:val="24"/>
          </w:rPr>
          <w:delText>(</w:delText>
        </w:r>
        <w:r w:rsidDel="004C23C4">
          <w:rPr>
            <w:rFonts w:ascii="Times New Roman" w:hAnsi="Times New Roman" w:cs="Times New Roman"/>
            <w:b/>
            <w:sz w:val="24"/>
            <w:szCs w:val="24"/>
          </w:rPr>
          <w:delText>F</w:delText>
        </w:r>
        <w:r w:rsidR="0006389B" w:rsidRPr="007E3117" w:rsidDel="004C23C4">
          <w:rPr>
            <w:rFonts w:ascii="Times New Roman" w:hAnsi="Times New Roman" w:cs="Times New Roman"/>
            <w:b/>
            <w:sz w:val="24"/>
            <w:szCs w:val="24"/>
          </w:rPr>
          <w:delText>igure 4</w:delText>
        </w:r>
        <w:r w:rsidR="00413374" w:rsidDel="004C23C4">
          <w:rPr>
            <w:rFonts w:ascii="Times New Roman" w:hAnsi="Times New Roman" w:cs="Times New Roman"/>
            <w:sz w:val="24"/>
            <w:szCs w:val="24"/>
          </w:rPr>
          <w:delText>)</w:delText>
        </w:r>
        <w:r w:rsidR="00FC1D42" w:rsidDel="004C23C4">
          <w:rPr>
            <w:rFonts w:ascii="Times New Roman" w:hAnsi="Times New Roman" w:cs="Times New Roman"/>
            <w:sz w:val="24"/>
            <w:szCs w:val="24"/>
          </w:rPr>
          <w:delText xml:space="preserve"> </w:delText>
        </w:r>
      </w:del>
      <w:r w:rsidR="00223D62">
        <w:rPr>
          <w:rFonts w:ascii="Times New Roman" w:hAnsi="Times New Roman" w:cs="Times New Roman"/>
          <w:sz w:val="24"/>
          <w:szCs w:val="24"/>
        </w:rPr>
        <w:t>and shaved away some of its fur</w:t>
      </w:r>
      <w:r w:rsidR="00FC1D42">
        <w:rPr>
          <w:rFonts w:ascii="Times New Roman" w:hAnsi="Times New Roman" w:cs="Times New Roman"/>
          <w:sz w:val="24"/>
          <w:szCs w:val="24"/>
        </w:rPr>
        <w:t>. They dyed</w:t>
      </w:r>
      <w:r w:rsidR="002E1403">
        <w:rPr>
          <w:rFonts w:ascii="Times New Roman" w:hAnsi="Times New Roman" w:cs="Times New Roman"/>
          <w:sz w:val="24"/>
          <w:szCs w:val="24"/>
        </w:rPr>
        <w:t xml:space="preserve"> the rest of the fur</w:t>
      </w:r>
      <w:r w:rsidR="00FC1D42">
        <w:rPr>
          <w:rFonts w:ascii="Times New Roman" w:hAnsi="Times New Roman" w:cs="Times New Roman"/>
          <w:sz w:val="24"/>
          <w:szCs w:val="24"/>
        </w:rPr>
        <w:t xml:space="preserve"> black. Then</w:t>
      </w:r>
      <w:r w:rsidR="002E1403">
        <w:rPr>
          <w:rFonts w:ascii="Times New Roman" w:hAnsi="Times New Roman" w:cs="Times New Roman"/>
          <w:sz w:val="24"/>
          <w:szCs w:val="24"/>
        </w:rPr>
        <w:t>,</w:t>
      </w:r>
      <w:r w:rsidR="00FC1D42">
        <w:rPr>
          <w:rFonts w:ascii="Times New Roman" w:hAnsi="Times New Roman" w:cs="Times New Roman"/>
          <w:sz w:val="24"/>
          <w:szCs w:val="24"/>
        </w:rPr>
        <w:t xml:space="preserve"> they bleached a single </w:t>
      </w:r>
      <w:r w:rsidR="002E1403">
        <w:rPr>
          <w:rFonts w:ascii="Times New Roman" w:hAnsi="Times New Roman" w:cs="Times New Roman"/>
          <w:sz w:val="24"/>
          <w:szCs w:val="24"/>
        </w:rPr>
        <w:t xml:space="preserve">white </w:t>
      </w:r>
      <w:r w:rsidR="00FC1D42">
        <w:rPr>
          <w:rFonts w:ascii="Times New Roman" w:hAnsi="Times New Roman" w:cs="Times New Roman"/>
          <w:sz w:val="24"/>
          <w:szCs w:val="24"/>
        </w:rPr>
        <w:t xml:space="preserve">stripe down the center of its back. </w:t>
      </w:r>
      <w:r w:rsidR="002E1403">
        <w:rPr>
          <w:rFonts w:ascii="Times New Roman" w:hAnsi="Times New Roman" w:cs="Times New Roman"/>
          <w:sz w:val="24"/>
          <w:szCs w:val="24"/>
        </w:rPr>
        <w:t>They surgically added</w:t>
      </w:r>
      <w:r w:rsidR="00FC1D42">
        <w:rPr>
          <w:rFonts w:ascii="Times New Roman" w:hAnsi="Times New Roman" w:cs="Times New Roman"/>
          <w:sz w:val="24"/>
          <w:szCs w:val="24"/>
        </w:rPr>
        <w:t xml:space="preserve"> a sac</w:t>
      </w:r>
      <w:r w:rsidR="002E1403">
        <w:rPr>
          <w:rFonts w:ascii="Times New Roman" w:hAnsi="Times New Roman" w:cs="Times New Roman"/>
          <w:sz w:val="24"/>
          <w:szCs w:val="24"/>
        </w:rPr>
        <w:t>k</w:t>
      </w:r>
      <w:r w:rsidR="00FC1D42">
        <w:rPr>
          <w:rFonts w:ascii="Times New Roman" w:hAnsi="Times New Roman" w:cs="Times New Roman"/>
          <w:sz w:val="24"/>
          <w:szCs w:val="24"/>
        </w:rPr>
        <w:t xml:space="preserve"> of super smelly stuff</w:t>
      </w:r>
      <w:r w:rsidR="002E1403">
        <w:rPr>
          <w:rFonts w:ascii="Times New Roman" w:hAnsi="Times New Roman" w:cs="Times New Roman"/>
          <w:sz w:val="24"/>
          <w:szCs w:val="24"/>
        </w:rPr>
        <w:t xml:space="preserve"> into its body</w:t>
      </w:r>
      <w:r w:rsidR="00FC1D42">
        <w:rPr>
          <w:rFonts w:ascii="Times New Roman" w:hAnsi="Times New Roman" w:cs="Times New Roman"/>
          <w:sz w:val="24"/>
          <w:szCs w:val="24"/>
        </w:rPr>
        <w:t>, just like a skunk has. When they were all done, the animal looked like this</w:t>
      </w:r>
      <w:del w:id="11" w:author="Jacob Roundy" w:date="2015-04-07T15:57:00Z">
        <w:r w:rsidR="00FC1D42" w:rsidDel="004C23C4">
          <w:rPr>
            <w:rFonts w:ascii="Times New Roman" w:hAnsi="Times New Roman" w:cs="Times New Roman"/>
            <w:sz w:val="24"/>
            <w:szCs w:val="24"/>
          </w:rPr>
          <w:delText xml:space="preserve"> </w:delText>
        </w:r>
        <w:r w:rsidR="0006389B" w:rsidDel="004C23C4">
          <w:rPr>
            <w:rFonts w:ascii="Times New Roman" w:hAnsi="Times New Roman" w:cs="Times New Roman"/>
            <w:sz w:val="24"/>
            <w:szCs w:val="24"/>
          </w:rPr>
          <w:delText>(</w:delText>
        </w:r>
        <w:r w:rsidRPr="007E3117" w:rsidDel="004C23C4">
          <w:rPr>
            <w:rFonts w:ascii="Times New Roman" w:hAnsi="Times New Roman" w:cs="Times New Roman"/>
            <w:b/>
            <w:sz w:val="24"/>
            <w:szCs w:val="24"/>
          </w:rPr>
          <w:delText>F</w:delText>
        </w:r>
        <w:r w:rsidR="0006389B" w:rsidRPr="007E3117" w:rsidDel="004C23C4">
          <w:rPr>
            <w:rFonts w:ascii="Times New Roman" w:hAnsi="Times New Roman" w:cs="Times New Roman"/>
            <w:b/>
            <w:sz w:val="24"/>
            <w:szCs w:val="24"/>
          </w:rPr>
          <w:delText>igure 4</w:delText>
        </w:r>
        <w:r w:rsidR="00413374" w:rsidDel="004C23C4">
          <w:rPr>
            <w:rFonts w:ascii="Times New Roman" w:hAnsi="Times New Roman" w:cs="Times New Roman"/>
            <w:sz w:val="24"/>
            <w:szCs w:val="24"/>
          </w:rPr>
          <w:delText>)</w:delText>
        </w:r>
      </w:del>
      <w:r w:rsidR="00FC1D42">
        <w:rPr>
          <w:rFonts w:ascii="Times New Roman" w:hAnsi="Times New Roman" w:cs="Times New Roman"/>
          <w:sz w:val="24"/>
          <w:szCs w:val="24"/>
        </w:rPr>
        <w:t>. After the operation</w:t>
      </w:r>
      <w:r w:rsidR="00413374">
        <w:rPr>
          <w:rFonts w:ascii="Times New Roman" w:hAnsi="Times New Roman" w:cs="Times New Roman"/>
          <w:sz w:val="24"/>
          <w:szCs w:val="24"/>
        </w:rPr>
        <w:t>,</w:t>
      </w:r>
      <w:r w:rsidR="007D3E61">
        <w:rPr>
          <w:rFonts w:ascii="Times New Roman" w:hAnsi="Times New Roman" w:cs="Times New Roman"/>
          <w:sz w:val="24"/>
          <w:szCs w:val="24"/>
        </w:rPr>
        <w:t xml:space="preserve"> was this a skunk or a raccoon</w:t>
      </w:r>
      <w:del w:id="12" w:author="Jacob Roundy" w:date="2015-04-07T15:57:00Z">
        <w:r w:rsidR="00FC1D42" w:rsidDel="004C23C4">
          <w:rPr>
            <w:rFonts w:ascii="Times New Roman" w:hAnsi="Times New Roman" w:cs="Times New Roman"/>
            <w:sz w:val="24"/>
            <w:szCs w:val="24"/>
          </w:rPr>
          <w:delText xml:space="preserve"> </w:delText>
        </w:r>
        <w:r w:rsidR="0006389B" w:rsidDel="004C23C4">
          <w:rPr>
            <w:rFonts w:ascii="Times New Roman" w:hAnsi="Times New Roman" w:cs="Times New Roman"/>
            <w:sz w:val="24"/>
            <w:szCs w:val="24"/>
          </w:rPr>
          <w:delText>(</w:delText>
        </w:r>
        <w:r w:rsidDel="004C23C4">
          <w:rPr>
            <w:rFonts w:ascii="Times New Roman" w:hAnsi="Times New Roman" w:cs="Times New Roman"/>
            <w:b/>
            <w:sz w:val="24"/>
            <w:szCs w:val="24"/>
          </w:rPr>
          <w:delText>F</w:delText>
        </w:r>
        <w:r w:rsidR="0006389B" w:rsidRPr="007E3117" w:rsidDel="004C23C4">
          <w:rPr>
            <w:rFonts w:ascii="Times New Roman" w:hAnsi="Times New Roman" w:cs="Times New Roman"/>
            <w:b/>
            <w:sz w:val="24"/>
            <w:szCs w:val="24"/>
          </w:rPr>
          <w:delText>igure 4</w:delText>
        </w:r>
        <w:r w:rsidR="007D3E61" w:rsidDel="004C23C4">
          <w:rPr>
            <w:rFonts w:ascii="Times New Roman" w:hAnsi="Times New Roman" w:cs="Times New Roman"/>
            <w:sz w:val="24"/>
            <w:szCs w:val="24"/>
          </w:rPr>
          <w:delText>)</w:delText>
        </w:r>
      </w:del>
      <w:r w:rsidR="007D3E61">
        <w:rPr>
          <w:rFonts w:ascii="Times New Roman" w:hAnsi="Times New Roman" w:cs="Times New Roman"/>
          <w:sz w:val="24"/>
          <w:szCs w:val="24"/>
        </w:rPr>
        <w:t>?</w:t>
      </w:r>
      <w:r w:rsidR="002E1403">
        <w:rPr>
          <w:rFonts w:ascii="Times New Roman" w:hAnsi="Times New Roman" w:cs="Times New Roman"/>
          <w:sz w:val="24"/>
          <w:szCs w:val="24"/>
        </w:rPr>
        <w:t>”</w:t>
      </w:r>
    </w:p>
    <w:p w14:paraId="4492A87A" w14:textId="77777777" w:rsidR="00BE0F53" w:rsidRDefault="00BE0F53" w:rsidP="007E3117">
      <w:pPr>
        <w:pStyle w:val="ListParagraph"/>
        <w:spacing w:after="0"/>
        <w:ind w:left="1440"/>
        <w:rPr>
          <w:rFonts w:ascii="Times New Roman" w:hAnsi="Times New Roman" w:cs="Times New Roman"/>
          <w:sz w:val="24"/>
          <w:szCs w:val="24"/>
        </w:rPr>
      </w:pPr>
    </w:p>
    <w:p w14:paraId="3816FF7E" w14:textId="3580547E" w:rsidR="00223D62" w:rsidRDefault="00223D62" w:rsidP="007E3117">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 xml:space="preserve">Design 8 vignettes describing </w:t>
      </w:r>
      <w:r w:rsidR="002E1403">
        <w:rPr>
          <w:rFonts w:ascii="Times New Roman" w:hAnsi="Times New Roman" w:cs="Times New Roman"/>
          <w:sz w:val="24"/>
          <w:szCs w:val="24"/>
        </w:rPr>
        <w:t xml:space="preserve">the </w:t>
      </w:r>
      <w:r>
        <w:rPr>
          <w:rFonts w:ascii="Times New Roman" w:hAnsi="Times New Roman" w:cs="Times New Roman"/>
          <w:sz w:val="24"/>
          <w:szCs w:val="24"/>
        </w:rPr>
        <w:t>transformation of artifacts from one kind to another via physical alteration.</w:t>
      </w:r>
    </w:p>
    <w:p w14:paraId="495617F4" w14:textId="79D866D3" w:rsidR="00BE0F53" w:rsidRDefault="00BE0F53" w:rsidP="007E3117">
      <w:pPr>
        <w:pStyle w:val="ListParagraph"/>
        <w:spacing w:after="0"/>
        <w:ind w:left="1800"/>
        <w:rPr>
          <w:rFonts w:ascii="Times New Roman" w:hAnsi="Times New Roman" w:cs="Times New Roman"/>
          <w:sz w:val="24"/>
          <w:szCs w:val="24"/>
        </w:rPr>
      </w:pPr>
    </w:p>
    <w:p w14:paraId="3BE1BF65" w14:textId="42A8755C" w:rsidR="00223D62" w:rsidRDefault="00BE0F53" w:rsidP="007E3117">
      <w:pPr>
        <w:pStyle w:val="ListParagraph"/>
        <w:numPr>
          <w:ilvl w:val="3"/>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2E1403">
        <w:rPr>
          <w:rFonts w:ascii="Times New Roman" w:hAnsi="Times New Roman" w:cs="Times New Roman"/>
          <w:sz w:val="24"/>
          <w:szCs w:val="24"/>
        </w:rPr>
        <w:t>A</w:t>
      </w:r>
      <w:r w:rsidR="00223D62">
        <w:rPr>
          <w:rFonts w:ascii="Times New Roman" w:hAnsi="Times New Roman" w:cs="Times New Roman"/>
          <w:sz w:val="24"/>
          <w:szCs w:val="24"/>
        </w:rPr>
        <w:t xml:space="preserve">rtifact </w:t>
      </w:r>
      <w:r w:rsidR="002E1403">
        <w:rPr>
          <w:rFonts w:ascii="Times New Roman" w:hAnsi="Times New Roman" w:cs="Times New Roman"/>
          <w:sz w:val="24"/>
          <w:szCs w:val="24"/>
        </w:rPr>
        <w:t>v</w:t>
      </w:r>
      <w:r w:rsidR="00223D62">
        <w:rPr>
          <w:rFonts w:ascii="Times New Roman" w:hAnsi="Times New Roman" w:cs="Times New Roman"/>
          <w:sz w:val="24"/>
          <w:szCs w:val="24"/>
        </w:rPr>
        <w:t>ignette</w:t>
      </w:r>
      <w:r w:rsidR="002E1403">
        <w:rPr>
          <w:rFonts w:ascii="Times New Roman" w:hAnsi="Times New Roman" w:cs="Times New Roman"/>
          <w:sz w:val="24"/>
          <w:szCs w:val="24"/>
        </w:rPr>
        <w:t xml:space="preserve"> example,</w:t>
      </w:r>
      <w:r w:rsidR="00223D62">
        <w:rPr>
          <w:rFonts w:ascii="Times New Roman" w:hAnsi="Times New Roman" w:cs="Times New Roman"/>
          <w:sz w:val="24"/>
          <w:szCs w:val="24"/>
        </w:rPr>
        <w:t xml:space="preserve"> </w:t>
      </w:r>
      <w:r w:rsidR="002E1403">
        <w:rPr>
          <w:rFonts w:ascii="Times New Roman" w:hAnsi="Times New Roman" w:cs="Times New Roman"/>
          <w:sz w:val="24"/>
          <w:szCs w:val="24"/>
        </w:rPr>
        <w:t>“</w:t>
      </w:r>
      <w:r w:rsidR="00FC1D42">
        <w:rPr>
          <w:rFonts w:ascii="Times New Roman" w:hAnsi="Times New Roman" w:cs="Times New Roman"/>
          <w:sz w:val="24"/>
          <w:szCs w:val="24"/>
        </w:rPr>
        <w:t>The doctors took a c</w:t>
      </w:r>
      <w:r w:rsidR="007D3E61">
        <w:rPr>
          <w:rFonts w:ascii="Times New Roman" w:hAnsi="Times New Roman" w:cs="Times New Roman"/>
          <w:sz w:val="24"/>
          <w:szCs w:val="24"/>
        </w:rPr>
        <w:t>offeepot that looked like this</w:t>
      </w:r>
      <w:del w:id="13" w:author="Jacob Roundy" w:date="2015-04-07T15:57:00Z">
        <w:r w:rsidR="007D3E61" w:rsidDel="004C23C4">
          <w:rPr>
            <w:rFonts w:ascii="Times New Roman" w:hAnsi="Times New Roman" w:cs="Times New Roman"/>
            <w:sz w:val="24"/>
            <w:szCs w:val="24"/>
          </w:rPr>
          <w:delText xml:space="preserve"> (</w:delText>
        </w:r>
        <w:r w:rsidDel="004C23C4">
          <w:rPr>
            <w:rFonts w:ascii="Times New Roman" w:hAnsi="Times New Roman" w:cs="Times New Roman"/>
            <w:b/>
            <w:sz w:val="24"/>
            <w:szCs w:val="24"/>
          </w:rPr>
          <w:delText>F</w:delText>
        </w:r>
        <w:r w:rsidR="0006389B" w:rsidRPr="007E3117" w:rsidDel="004C23C4">
          <w:rPr>
            <w:rFonts w:ascii="Times New Roman" w:hAnsi="Times New Roman" w:cs="Times New Roman"/>
            <w:b/>
            <w:sz w:val="24"/>
            <w:szCs w:val="24"/>
          </w:rPr>
          <w:delText>igure 5</w:delText>
        </w:r>
        <w:r w:rsidDel="004C23C4">
          <w:rPr>
            <w:rFonts w:ascii="Times New Roman" w:hAnsi="Times New Roman" w:cs="Times New Roman"/>
            <w:sz w:val="24"/>
            <w:szCs w:val="24"/>
          </w:rPr>
          <w:delText>)</w:delText>
        </w:r>
      </w:del>
      <w:r w:rsidR="00FC1D42">
        <w:rPr>
          <w:rFonts w:ascii="Times New Roman" w:hAnsi="Times New Roman" w:cs="Times New Roman"/>
          <w:sz w:val="24"/>
          <w:szCs w:val="24"/>
        </w:rPr>
        <w:t xml:space="preserve">. They sawed off the handle, sealed the top, took off the top knob, sealed the spout, and sawed it off. They also sawed off the base and attached a flat piece of metal. They attached a little stick, cut a window in it, and filled the metal container with bird food. When they </w:t>
      </w:r>
      <w:r w:rsidR="007D3E61">
        <w:rPr>
          <w:rFonts w:ascii="Times New Roman" w:hAnsi="Times New Roman" w:cs="Times New Roman"/>
          <w:sz w:val="24"/>
          <w:szCs w:val="24"/>
        </w:rPr>
        <w:t>were done, it looked like this</w:t>
      </w:r>
      <w:del w:id="14" w:author="Jacob Roundy" w:date="2015-04-07T15:57:00Z">
        <w:r w:rsidR="007D3E61" w:rsidDel="004C23C4">
          <w:rPr>
            <w:rFonts w:ascii="Times New Roman" w:hAnsi="Times New Roman" w:cs="Times New Roman"/>
            <w:sz w:val="24"/>
            <w:szCs w:val="24"/>
          </w:rPr>
          <w:delText xml:space="preserve"> (</w:delText>
        </w:r>
        <w:r w:rsidRPr="007E3117" w:rsidDel="004C23C4">
          <w:rPr>
            <w:rFonts w:ascii="Times New Roman" w:hAnsi="Times New Roman" w:cs="Times New Roman"/>
            <w:b/>
            <w:sz w:val="24"/>
            <w:szCs w:val="24"/>
          </w:rPr>
          <w:delText>F</w:delText>
        </w:r>
        <w:r w:rsidR="0006389B" w:rsidRPr="007E3117" w:rsidDel="004C23C4">
          <w:rPr>
            <w:rFonts w:ascii="Times New Roman" w:hAnsi="Times New Roman" w:cs="Times New Roman"/>
            <w:b/>
            <w:sz w:val="24"/>
            <w:szCs w:val="24"/>
          </w:rPr>
          <w:delText>igure 6</w:delText>
        </w:r>
        <w:r w:rsidR="007D3E61" w:rsidDel="004C23C4">
          <w:rPr>
            <w:rFonts w:ascii="Times New Roman" w:hAnsi="Times New Roman" w:cs="Times New Roman"/>
            <w:sz w:val="24"/>
            <w:szCs w:val="24"/>
          </w:rPr>
          <w:delText>)</w:delText>
        </w:r>
      </w:del>
      <w:r w:rsidR="00FC1D42">
        <w:rPr>
          <w:rFonts w:ascii="Times New Roman" w:hAnsi="Times New Roman" w:cs="Times New Roman"/>
          <w:sz w:val="24"/>
          <w:szCs w:val="24"/>
        </w:rPr>
        <w:t>. After the operation</w:t>
      </w:r>
      <w:r w:rsidR="008C4884">
        <w:rPr>
          <w:rFonts w:ascii="Times New Roman" w:hAnsi="Times New Roman" w:cs="Times New Roman"/>
          <w:sz w:val="24"/>
          <w:szCs w:val="24"/>
        </w:rPr>
        <w:t>,</w:t>
      </w:r>
      <w:r w:rsidR="00FC1D42">
        <w:rPr>
          <w:rFonts w:ascii="Times New Roman" w:hAnsi="Times New Roman" w:cs="Times New Roman"/>
          <w:sz w:val="24"/>
          <w:szCs w:val="24"/>
        </w:rPr>
        <w:t xml:space="preserve"> was thi</w:t>
      </w:r>
      <w:r w:rsidR="007D3E61">
        <w:rPr>
          <w:rFonts w:ascii="Times New Roman" w:hAnsi="Times New Roman" w:cs="Times New Roman"/>
          <w:sz w:val="24"/>
          <w:szCs w:val="24"/>
        </w:rPr>
        <w:t>s a coffeepot or a birdfeeder</w:t>
      </w:r>
      <w:del w:id="15" w:author="Jacob Roundy" w:date="2015-04-07T15:57:00Z">
        <w:r w:rsidR="007D3E61" w:rsidDel="004C23C4">
          <w:rPr>
            <w:rFonts w:ascii="Times New Roman" w:hAnsi="Times New Roman" w:cs="Times New Roman"/>
            <w:sz w:val="24"/>
            <w:szCs w:val="24"/>
          </w:rPr>
          <w:delText xml:space="preserve"> (</w:delText>
        </w:r>
        <w:r w:rsidDel="004C23C4">
          <w:rPr>
            <w:rFonts w:ascii="Times New Roman" w:hAnsi="Times New Roman" w:cs="Times New Roman"/>
            <w:b/>
            <w:sz w:val="24"/>
            <w:szCs w:val="24"/>
          </w:rPr>
          <w:delText>F</w:delText>
        </w:r>
        <w:r w:rsidR="0006389B" w:rsidRPr="007E3117" w:rsidDel="004C23C4">
          <w:rPr>
            <w:rFonts w:ascii="Times New Roman" w:hAnsi="Times New Roman" w:cs="Times New Roman"/>
            <w:b/>
            <w:sz w:val="24"/>
            <w:szCs w:val="24"/>
          </w:rPr>
          <w:delText>igures 5 and 6</w:delText>
        </w:r>
        <w:r w:rsidR="007D3E61" w:rsidDel="004C23C4">
          <w:rPr>
            <w:rFonts w:ascii="Times New Roman" w:hAnsi="Times New Roman" w:cs="Times New Roman"/>
            <w:sz w:val="24"/>
            <w:szCs w:val="24"/>
          </w:rPr>
          <w:delText>)</w:delText>
        </w:r>
      </w:del>
      <w:r w:rsidR="007D3E61">
        <w:rPr>
          <w:rFonts w:ascii="Times New Roman" w:hAnsi="Times New Roman" w:cs="Times New Roman"/>
          <w:sz w:val="24"/>
          <w:szCs w:val="24"/>
        </w:rPr>
        <w:t>?</w:t>
      </w:r>
      <w:r w:rsidR="002E1403">
        <w:rPr>
          <w:rFonts w:ascii="Times New Roman" w:hAnsi="Times New Roman" w:cs="Times New Roman"/>
          <w:sz w:val="24"/>
          <w:szCs w:val="24"/>
        </w:rPr>
        <w:t>”</w:t>
      </w:r>
      <w:commentRangeEnd w:id="8"/>
      <w:r w:rsidR="00F0526D">
        <w:rPr>
          <w:rStyle w:val="CommentReference"/>
        </w:rPr>
        <w:commentReference w:id="8"/>
      </w:r>
    </w:p>
    <w:p w14:paraId="1C5C68A3" w14:textId="77777777" w:rsidR="00BE0F53" w:rsidRDefault="00BE0F53" w:rsidP="007E3117">
      <w:pPr>
        <w:pStyle w:val="ListParagraph"/>
        <w:spacing w:after="0"/>
        <w:ind w:left="1440"/>
        <w:rPr>
          <w:rFonts w:ascii="Times New Roman" w:hAnsi="Times New Roman" w:cs="Times New Roman"/>
          <w:sz w:val="24"/>
          <w:szCs w:val="24"/>
        </w:rPr>
      </w:pPr>
    </w:p>
    <w:p w14:paraId="5E785903" w14:textId="1C8E2186" w:rsidR="00223D62" w:rsidRPr="00EA34AA" w:rsidRDefault="00304713" w:rsidP="007E3117">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Create cards with i</w:t>
      </w:r>
      <w:r w:rsidR="00223D62">
        <w:rPr>
          <w:rFonts w:ascii="Times New Roman" w:hAnsi="Times New Roman" w:cs="Times New Roman"/>
          <w:sz w:val="24"/>
          <w:szCs w:val="24"/>
        </w:rPr>
        <w:t xml:space="preserve">mages of </w:t>
      </w:r>
      <w:r w:rsidR="00FC1D42">
        <w:rPr>
          <w:rFonts w:ascii="Times New Roman" w:hAnsi="Times New Roman" w:cs="Times New Roman"/>
          <w:sz w:val="24"/>
          <w:szCs w:val="24"/>
        </w:rPr>
        <w:t>each item before and after transformation.</w:t>
      </w:r>
    </w:p>
    <w:p w14:paraId="2026F522" w14:textId="53AB1679" w:rsidR="00BE0F53" w:rsidRDefault="00BE0F53" w:rsidP="007E3117">
      <w:pPr>
        <w:pStyle w:val="ListParagraph"/>
        <w:spacing w:after="0"/>
        <w:rPr>
          <w:rFonts w:ascii="Times New Roman" w:hAnsi="Times New Roman" w:cs="Times New Roman"/>
          <w:sz w:val="24"/>
          <w:szCs w:val="24"/>
        </w:rPr>
      </w:pPr>
    </w:p>
    <w:p w14:paraId="2D227DD1" w14:textId="55CE0524" w:rsidR="00EA34AA" w:rsidRDefault="00BE0F53" w:rsidP="007E3117">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223D62">
        <w:rPr>
          <w:rFonts w:ascii="Times New Roman" w:hAnsi="Times New Roman" w:cs="Times New Roman"/>
          <w:sz w:val="24"/>
          <w:szCs w:val="24"/>
        </w:rPr>
        <w:t>Preamble</w:t>
      </w:r>
      <w:r>
        <w:rPr>
          <w:rFonts w:ascii="Times New Roman" w:hAnsi="Times New Roman" w:cs="Times New Roman"/>
          <w:sz w:val="24"/>
          <w:szCs w:val="24"/>
        </w:rPr>
        <w:t>.</w:t>
      </w:r>
    </w:p>
    <w:p w14:paraId="3FE0BF56" w14:textId="77777777" w:rsidR="00BE0F53" w:rsidRDefault="00BE0F53" w:rsidP="007E3117">
      <w:pPr>
        <w:pStyle w:val="ListParagraph"/>
        <w:spacing w:after="0"/>
        <w:ind w:left="1440"/>
        <w:rPr>
          <w:rFonts w:ascii="Times New Roman" w:hAnsi="Times New Roman" w:cs="Times New Roman"/>
          <w:sz w:val="24"/>
          <w:szCs w:val="24"/>
        </w:rPr>
      </w:pPr>
    </w:p>
    <w:p w14:paraId="6DE7CAF4" w14:textId="658A07CE" w:rsidR="00FC32D3" w:rsidRDefault="00223D62" w:rsidP="007E3117">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 xml:space="preserve">Present </w:t>
      </w:r>
      <w:r w:rsidR="002647D3">
        <w:rPr>
          <w:rFonts w:ascii="Times New Roman" w:hAnsi="Times New Roman" w:cs="Times New Roman"/>
          <w:sz w:val="24"/>
          <w:szCs w:val="24"/>
        </w:rPr>
        <w:t xml:space="preserve">the </w:t>
      </w:r>
      <w:r>
        <w:rPr>
          <w:rFonts w:ascii="Times New Roman" w:hAnsi="Times New Roman" w:cs="Times New Roman"/>
          <w:sz w:val="24"/>
          <w:szCs w:val="24"/>
        </w:rPr>
        <w:t>child with a preamble</w:t>
      </w:r>
      <w:r w:rsidR="002647D3">
        <w:rPr>
          <w:rFonts w:ascii="Times New Roman" w:hAnsi="Times New Roman" w:cs="Times New Roman"/>
          <w:sz w:val="24"/>
          <w:szCs w:val="24"/>
        </w:rPr>
        <w:t>,</w:t>
      </w:r>
      <w:r>
        <w:rPr>
          <w:rFonts w:ascii="Times New Roman" w:hAnsi="Times New Roman" w:cs="Times New Roman"/>
          <w:sz w:val="24"/>
          <w:szCs w:val="24"/>
        </w:rPr>
        <w:t xml:space="preserve"> introducing doctors and describing operations and surgery.</w:t>
      </w:r>
    </w:p>
    <w:p w14:paraId="164A03FA" w14:textId="77777777" w:rsidR="00BE0F53" w:rsidRDefault="00223D62" w:rsidP="007E3117">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 </w:t>
      </w:r>
    </w:p>
    <w:p w14:paraId="00DC126C" w14:textId="59607D14" w:rsidR="00EA34AA" w:rsidRDefault="00BE0F53" w:rsidP="007E3117">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FC32D3">
        <w:rPr>
          <w:rFonts w:ascii="Times New Roman" w:hAnsi="Times New Roman" w:cs="Times New Roman"/>
          <w:sz w:val="24"/>
          <w:szCs w:val="24"/>
        </w:rPr>
        <w:t>Test</w:t>
      </w:r>
      <w:r>
        <w:rPr>
          <w:rFonts w:ascii="Times New Roman" w:hAnsi="Times New Roman" w:cs="Times New Roman"/>
          <w:sz w:val="24"/>
          <w:szCs w:val="24"/>
        </w:rPr>
        <w:t>.</w:t>
      </w:r>
    </w:p>
    <w:p w14:paraId="24EB83B6" w14:textId="77777777" w:rsidR="00BE0F53" w:rsidRDefault="00BE0F53" w:rsidP="007E3117">
      <w:pPr>
        <w:pStyle w:val="ListParagraph"/>
        <w:spacing w:after="0"/>
        <w:ind w:left="1440"/>
        <w:rPr>
          <w:rFonts w:ascii="Times New Roman" w:hAnsi="Times New Roman" w:cs="Times New Roman"/>
          <w:sz w:val="24"/>
          <w:szCs w:val="24"/>
        </w:rPr>
      </w:pPr>
    </w:p>
    <w:p w14:paraId="3443AA8D" w14:textId="7B5A6098" w:rsidR="00FC1D42" w:rsidRDefault="002647D3" w:rsidP="007E3117">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Present the child</w:t>
      </w:r>
      <w:r w:rsidR="00FC1D42">
        <w:rPr>
          <w:rFonts w:ascii="Times New Roman" w:hAnsi="Times New Roman" w:cs="Times New Roman"/>
          <w:sz w:val="24"/>
          <w:szCs w:val="24"/>
        </w:rPr>
        <w:t xml:space="preserve"> with each of the </w:t>
      </w:r>
      <w:commentRangeStart w:id="16"/>
      <w:commentRangeStart w:id="17"/>
      <w:r w:rsidR="00FC1D42">
        <w:rPr>
          <w:rFonts w:ascii="Times New Roman" w:hAnsi="Times New Roman" w:cs="Times New Roman"/>
          <w:sz w:val="24"/>
          <w:szCs w:val="24"/>
        </w:rPr>
        <w:t xml:space="preserve">16 vignettes </w:t>
      </w:r>
      <w:commentRangeEnd w:id="16"/>
      <w:r w:rsidR="00145BF3">
        <w:rPr>
          <w:rStyle w:val="CommentReference"/>
        </w:rPr>
        <w:commentReference w:id="16"/>
      </w:r>
      <w:commentRangeEnd w:id="17"/>
      <w:r w:rsidR="00391B67">
        <w:rPr>
          <w:rStyle w:val="CommentReference"/>
        </w:rPr>
        <w:commentReference w:id="17"/>
      </w:r>
      <w:r w:rsidR="00FC1D42">
        <w:rPr>
          <w:rFonts w:ascii="Times New Roman" w:hAnsi="Times New Roman" w:cs="Times New Roman"/>
          <w:sz w:val="24"/>
          <w:szCs w:val="24"/>
        </w:rPr>
        <w:t>in a random order.</w:t>
      </w:r>
    </w:p>
    <w:p w14:paraId="7A28AD4A" w14:textId="77777777" w:rsidR="00BE0F53" w:rsidRDefault="00BE0F53" w:rsidP="007E3117">
      <w:pPr>
        <w:pStyle w:val="ListParagraph"/>
        <w:spacing w:after="0"/>
        <w:ind w:left="1440"/>
        <w:rPr>
          <w:rFonts w:ascii="Times New Roman" w:hAnsi="Times New Roman" w:cs="Times New Roman"/>
          <w:sz w:val="24"/>
          <w:szCs w:val="24"/>
        </w:rPr>
      </w:pPr>
    </w:p>
    <w:p w14:paraId="54D7A7BC" w14:textId="5B21FCD3" w:rsidR="00FC1D42" w:rsidRDefault="00EB1C29" w:rsidP="007E3117">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If children try to give an ambiguous response (</w:t>
      </w:r>
      <w:r w:rsidRPr="00BD0615">
        <w:rPr>
          <w:rFonts w:ascii="Times New Roman" w:hAnsi="Times New Roman" w:cs="Times New Roman"/>
          <w:i/>
          <w:sz w:val="24"/>
          <w:szCs w:val="24"/>
          <w:rPrChange w:id="18" w:author="Jessica Stanis" w:date="2015-03-18T16:49:00Z">
            <w:rPr>
              <w:rFonts w:ascii="Times New Roman" w:hAnsi="Times New Roman" w:cs="Times New Roman"/>
              <w:sz w:val="24"/>
              <w:szCs w:val="24"/>
            </w:rPr>
          </w:rPrChange>
        </w:rPr>
        <w:t>e.g.</w:t>
      </w:r>
      <w:ins w:id="19" w:author="Jessica Stanis" w:date="2015-03-18T16:49:00Z">
        <w:r w:rsidR="00BD0615">
          <w:rPr>
            <w:rFonts w:ascii="Times New Roman" w:hAnsi="Times New Roman" w:cs="Times New Roman"/>
            <w:sz w:val="24"/>
            <w:szCs w:val="24"/>
          </w:rPr>
          <w:t>,</w:t>
        </w:r>
      </w:ins>
      <w:r>
        <w:rPr>
          <w:rFonts w:ascii="Times New Roman" w:hAnsi="Times New Roman" w:cs="Times New Roman"/>
          <w:sz w:val="24"/>
          <w:szCs w:val="24"/>
        </w:rPr>
        <w:t xml:space="preserve"> “It’s both” or “It’s a </w:t>
      </w:r>
      <w:del w:id="20" w:author="Jacob Roundy" w:date="2015-04-07T16:15:00Z">
        <w:r w:rsidDel="000C3916">
          <w:rPr>
            <w:rFonts w:ascii="Times New Roman" w:hAnsi="Times New Roman" w:cs="Times New Roman"/>
            <w:sz w:val="24"/>
            <w:szCs w:val="24"/>
          </w:rPr>
          <w:delText>S</w:delText>
        </w:r>
      </w:del>
      <w:ins w:id="21" w:author="Jacob Roundy" w:date="2015-04-07T16:15:00Z">
        <w:r w:rsidR="000C3916">
          <w:rPr>
            <w:rFonts w:ascii="Times New Roman" w:hAnsi="Times New Roman" w:cs="Times New Roman"/>
            <w:sz w:val="24"/>
            <w:szCs w:val="24"/>
          </w:rPr>
          <w:t>s</w:t>
        </w:r>
      </w:ins>
      <w:r>
        <w:rPr>
          <w:rFonts w:ascii="Times New Roman" w:hAnsi="Times New Roman" w:cs="Times New Roman"/>
          <w:sz w:val="24"/>
          <w:szCs w:val="24"/>
        </w:rPr>
        <w:t>kuncoon”)</w:t>
      </w:r>
      <w:r w:rsidR="002647D3">
        <w:rPr>
          <w:rFonts w:ascii="Times New Roman" w:hAnsi="Times New Roman" w:cs="Times New Roman"/>
          <w:sz w:val="24"/>
          <w:szCs w:val="24"/>
        </w:rPr>
        <w:t>,</w:t>
      </w:r>
      <w:r>
        <w:rPr>
          <w:rFonts w:ascii="Times New Roman" w:hAnsi="Times New Roman" w:cs="Times New Roman"/>
          <w:sz w:val="24"/>
          <w:szCs w:val="24"/>
        </w:rPr>
        <w:t xml:space="preserve"> ask</w:t>
      </w:r>
      <w:r w:rsidR="002647D3">
        <w:rPr>
          <w:rFonts w:ascii="Times New Roman" w:hAnsi="Times New Roman" w:cs="Times New Roman"/>
          <w:sz w:val="24"/>
          <w:szCs w:val="24"/>
        </w:rPr>
        <w:t xml:space="preserve"> them</w:t>
      </w:r>
      <w:r>
        <w:rPr>
          <w:rFonts w:ascii="Times New Roman" w:hAnsi="Times New Roman" w:cs="Times New Roman"/>
          <w:sz w:val="24"/>
          <w:szCs w:val="24"/>
        </w:rPr>
        <w:t xml:space="preserve"> to pick one of the two </w:t>
      </w:r>
      <w:r w:rsidR="00267E1C">
        <w:rPr>
          <w:rFonts w:ascii="Times New Roman" w:hAnsi="Times New Roman" w:cs="Times New Roman"/>
          <w:sz w:val="24"/>
          <w:szCs w:val="24"/>
        </w:rPr>
        <w:t>highlighted</w:t>
      </w:r>
      <w:r>
        <w:rPr>
          <w:rFonts w:ascii="Times New Roman" w:hAnsi="Times New Roman" w:cs="Times New Roman"/>
          <w:sz w:val="24"/>
          <w:szCs w:val="24"/>
        </w:rPr>
        <w:t xml:space="preserve"> responses.</w:t>
      </w:r>
    </w:p>
    <w:p w14:paraId="058CD75D" w14:textId="77777777" w:rsidR="00BE0F53" w:rsidRDefault="00BE0F53" w:rsidP="007E3117">
      <w:pPr>
        <w:pStyle w:val="ListParagraph"/>
        <w:spacing w:after="0"/>
        <w:ind w:left="1440"/>
        <w:rPr>
          <w:rFonts w:ascii="Times New Roman" w:hAnsi="Times New Roman" w:cs="Times New Roman"/>
          <w:sz w:val="24"/>
          <w:szCs w:val="24"/>
        </w:rPr>
      </w:pPr>
    </w:p>
    <w:p w14:paraId="392B82E3" w14:textId="2F73D7B7" w:rsidR="00EB1C29" w:rsidRDefault="009008C8" w:rsidP="007E3117">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Question t</w:t>
      </w:r>
      <w:r w:rsidR="00EB1C29">
        <w:rPr>
          <w:rFonts w:ascii="Times New Roman" w:hAnsi="Times New Roman" w:cs="Times New Roman"/>
          <w:sz w:val="24"/>
          <w:szCs w:val="24"/>
        </w:rPr>
        <w:t xml:space="preserve">he child in a free-form manner in order to understand what aspects of the vignette guided their responses. For example, the experimenter might ask questions </w:t>
      </w:r>
      <w:r>
        <w:rPr>
          <w:rFonts w:ascii="Times New Roman" w:hAnsi="Times New Roman" w:cs="Times New Roman"/>
          <w:sz w:val="24"/>
          <w:szCs w:val="24"/>
        </w:rPr>
        <w:t>like,</w:t>
      </w:r>
      <w:r w:rsidR="00EB1C29">
        <w:rPr>
          <w:rFonts w:ascii="Times New Roman" w:hAnsi="Times New Roman" w:cs="Times New Roman"/>
          <w:sz w:val="24"/>
          <w:szCs w:val="24"/>
        </w:rPr>
        <w:t xml:space="preserve"> “</w:t>
      </w:r>
      <w:r w:rsidR="00267E1C">
        <w:rPr>
          <w:rFonts w:ascii="Times New Roman" w:hAnsi="Times New Roman" w:cs="Times New Roman"/>
          <w:sz w:val="24"/>
          <w:szCs w:val="24"/>
        </w:rPr>
        <w:t>Why is it a birdfeeder?” or</w:t>
      </w:r>
      <w:r w:rsidR="00EB1C29">
        <w:rPr>
          <w:rFonts w:ascii="Times New Roman" w:hAnsi="Times New Roman" w:cs="Times New Roman"/>
          <w:sz w:val="24"/>
          <w:szCs w:val="24"/>
        </w:rPr>
        <w:t>, “If the animal looks like a skunk and smells like a skunk, why did you say it was a raccoon?”</w:t>
      </w:r>
      <w:r>
        <w:rPr>
          <w:rFonts w:ascii="Times New Roman" w:hAnsi="Times New Roman" w:cs="Times New Roman"/>
          <w:sz w:val="24"/>
          <w:szCs w:val="24"/>
        </w:rPr>
        <w:t xml:space="preserve"> This </w:t>
      </w:r>
      <w:r w:rsidR="00267E1C">
        <w:rPr>
          <w:rFonts w:ascii="Times New Roman" w:hAnsi="Times New Roman" w:cs="Times New Roman"/>
          <w:sz w:val="24"/>
          <w:szCs w:val="24"/>
        </w:rPr>
        <w:t xml:space="preserve">questioning </w:t>
      </w:r>
      <w:r>
        <w:rPr>
          <w:rFonts w:ascii="Times New Roman" w:hAnsi="Times New Roman" w:cs="Times New Roman"/>
          <w:sz w:val="24"/>
          <w:szCs w:val="24"/>
        </w:rPr>
        <w:t>helps</w:t>
      </w:r>
      <w:r w:rsidR="00267E1C">
        <w:rPr>
          <w:rFonts w:ascii="Times New Roman" w:hAnsi="Times New Roman" w:cs="Times New Roman"/>
          <w:sz w:val="24"/>
          <w:szCs w:val="24"/>
        </w:rPr>
        <w:t xml:space="preserve"> </w:t>
      </w:r>
      <w:r>
        <w:rPr>
          <w:rFonts w:ascii="Times New Roman" w:hAnsi="Times New Roman" w:cs="Times New Roman"/>
          <w:sz w:val="24"/>
          <w:szCs w:val="24"/>
        </w:rPr>
        <w:t xml:space="preserve">to </w:t>
      </w:r>
      <w:r w:rsidR="00267E1C">
        <w:rPr>
          <w:rFonts w:ascii="Times New Roman" w:hAnsi="Times New Roman" w:cs="Times New Roman"/>
          <w:sz w:val="24"/>
          <w:szCs w:val="24"/>
        </w:rPr>
        <w:t xml:space="preserve">determine what features or principles </w:t>
      </w:r>
      <w:r>
        <w:rPr>
          <w:rFonts w:ascii="Times New Roman" w:hAnsi="Times New Roman" w:cs="Times New Roman"/>
          <w:sz w:val="24"/>
          <w:szCs w:val="24"/>
        </w:rPr>
        <w:t xml:space="preserve">the </w:t>
      </w:r>
      <w:r w:rsidR="00267E1C">
        <w:rPr>
          <w:rFonts w:ascii="Times New Roman" w:hAnsi="Times New Roman" w:cs="Times New Roman"/>
          <w:sz w:val="24"/>
          <w:szCs w:val="24"/>
        </w:rPr>
        <w:t>child use</w:t>
      </w:r>
      <w:r>
        <w:rPr>
          <w:rFonts w:ascii="Times New Roman" w:hAnsi="Times New Roman" w:cs="Times New Roman"/>
          <w:sz w:val="24"/>
          <w:szCs w:val="24"/>
        </w:rPr>
        <w:t>s</w:t>
      </w:r>
      <w:r w:rsidR="00267E1C">
        <w:rPr>
          <w:rFonts w:ascii="Times New Roman" w:hAnsi="Times New Roman" w:cs="Times New Roman"/>
          <w:sz w:val="24"/>
          <w:szCs w:val="24"/>
        </w:rPr>
        <w:t xml:space="preserve"> to guide their intuitions.</w:t>
      </w:r>
    </w:p>
    <w:p w14:paraId="072EB86C" w14:textId="77777777" w:rsidR="00BE0F53" w:rsidRDefault="00BE0F53" w:rsidP="007E3117">
      <w:pPr>
        <w:pStyle w:val="ListParagraph"/>
        <w:spacing w:after="0"/>
        <w:ind w:left="1440"/>
        <w:rPr>
          <w:rFonts w:ascii="Times New Roman" w:hAnsi="Times New Roman" w:cs="Times New Roman"/>
          <w:sz w:val="24"/>
          <w:szCs w:val="24"/>
        </w:rPr>
      </w:pPr>
    </w:p>
    <w:p w14:paraId="6837FD62" w14:textId="29DE6DB0" w:rsidR="004A0F8A" w:rsidRPr="004A0F8A" w:rsidRDefault="009008C8" w:rsidP="007E3117">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 xml:space="preserve">Record the </w:t>
      </w:r>
      <w:commentRangeStart w:id="22"/>
      <w:commentRangeStart w:id="23"/>
      <w:r>
        <w:rPr>
          <w:rFonts w:ascii="Times New Roman" w:hAnsi="Times New Roman" w:cs="Times New Roman"/>
          <w:sz w:val="24"/>
          <w:szCs w:val="24"/>
        </w:rPr>
        <w:t>child’s</w:t>
      </w:r>
      <w:r w:rsidR="00761415">
        <w:rPr>
          <w:rFonts w:ascii="Times New Roman" w:hAnsi="Times New Roman" w:cs="Times New Roman"/>
          <w:sz w:val="24"/>
          <w:szCs w:val="24"/>
        </w:rPr>
        <w:t xml:space="preserve"> responses</w:t>
      </w:r>
      <w:commentRangeEnd w:id="22"/>
      <w:r w:rsidR="00853B4C">
        <w:rPr>
          <w:rStyle w:val="CommentReference"/>
        </w:rPr>
        <w:commentReference w:id="22"/>
      </w:r>
      <w:commentRangeEnd w:id="23"/>
      <w:r w:rsidR="00391B67">
        <w:rPr>
          <w:rStyle w:val="CommentReference"/>
        </w:rPr>
        <w:commentReference w:id="23"/>
      </w:r>
      <w:r>
        <w:rPr>
          <w:rFonts w:ascii="Times New Roman" w:hAnsi="Times New Roman" w:cs="Times New Roman"/>
          <w:sz w:val="24"/>
          <w:szCs w:val="24"/>
        </w:rPr>
        <w:t>, a</w:t>
      </w:r>
      <w:r w:rsidR="00761415">
        <w:rPr>
          <w:rFonts w:ascii="Times New Roman" w:hAnsi="Times New Roman" w:cs="Times New Roman"/>
          <w:sz w:val="24"/>
          <w:szCs w:val="24"/>
        </w:rPr>
        <w:t>nd then transcribe</w:t>
      </w:r>
      <w:r>
        <w:rPr>
          <w:rFonts w:ascii="Times New Roman" w:hAnsi="Times New Roman" w:cs="Times New Roman"/>
          <w:sz w:val="24"/>
          <w:szCs w:val="24"/>
        </w:rPr>
        <w:t xml:space="preserve"> them </w:t>
      </w:r>
      <w:r w:rsidR="00761415">
        <w:rPr>
          <w:rFonts w:ascii="Times New Roman" w:hAnsi="Times New Roman" w:cs="Times New Roman"/>
          <w:sz w:val="24"/>
          <w:szCs w:val="24"/>
        </w:rPr>
        <w:t>for future analysis.</w:t>
      </w:r>
    </w:p>
    <w:p w14:paraId="2665AC1A" w14:textId="77777777" w:rsidR="00BE0F53" w:rsidRDefault="00BE0F53" w:rsidP="007E3117">
      <w:pPr>
        <w:pStyle w:val="ListParagraph"/>
        <w:spacing w:after="0"/>
        <w:ind w:left="360"/>
        <w:rPr>
          <w:rFonts w:ascii="Times New Roman" w:hAnsi="Times New Roman" w:cs="Times New Roman"/>
          <w:sz w:val="24"/>
          <w:szCs w:val="24"/>
        </w:rPr>
      </w:pPr>
    </w:p>
    <w:p w14:paraId="1DB95FC4" w14:textId="65AB3C42" w:rsidR="00AC2DE5" w:rsidRPr="00C7625C" w:rsidRDefault="00AC2DE5" w:rsidP="007E3117">
      <w:pPr>
        <w:pStyle w:val="ListParagraph"/>
        <w:numPr>
          <w:ilvl w:val="0"/>
          <w:numId w:val="1"/>
        </w:numPr>
        <w:spacing w:after="0"/>
        <w:rPr>
          <w:rFonts w:ascii="Times New Roman" w:hAnsi="Times New Roman" w:cs="Times New Roman"/>
          <w:sz w:val="24"/>
          <w:szCs w:val="24"/>
        </w:rPr>
      </w:pPr>
      <w:r w:rsidRPr="00C7625C">
        <w:rPr>
          <w:rFonts w:ascii="Times New Roman" w:hAnsi="Times New Roman" w:cs="Times New Roman"/>
          <w:sz w:val="24"/>
          <w:szCs w:val="24"/>
        </w:rPr>
        <w:t>Analysis</w:t>
      </w:r>
      <w:r w:rsidR="00BE0F53">
        <w:rPr>
          <w:rFonts w:ascii="Times New Roman" w:hAnsi="Times New Roman" w:cs="Times New Roman"/>
          <w:sz w:val="24"/>
          <w:szCs w:val="24"/>
        </w:rPr>
        <w:t>.</w:t>
      </w:r>
      <w:r w:rsidRPr="00C7625C">
        <w:rPr>
          <w:rFonts w:ascii="Times New Roman" w:hAnsi="Times New Roman" w:cs="Times New Roman"/>
          <w:sz w:val="24"/>
          <w:szCs w:val="24"/>
        </w:rPr>
        <w:t xml:space="preserve"> </w:t>
      </w:r>
    </w:p>
    <w:p w14:paraId="25882302" w14:textId="5522CA75" w:rsidR="00BE0F53" w:rsidRDefault="00BE0F53" w:rsidP="007E3117">
      <w:pPr>
        <w:pStyle w:val="ListParagraph"/>
        <w:spacing w:after="0"/>
        <w:rPr>
          <w:rFonts w:ascii="Times New Roman" w:hAnsi="Times New Roman" w:cs="Times New Roman"/>
          <w:sz w:val="24"/>
          <w:szCs w:val="24"/>
        </w:rPr>
      </w:pPr>
    </w:p>
    <w:p w14:paraId="5B8005D1" w14:textId="38BA0C42" w:rsidR="00F41658" w:rsidRDefault="00BE0F53" w:rsidP="007E3117">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61415" w:rsidRPr="00761415">
        <w:rPr>
          <w:rFonts w:ascii="Times New Roman" w:hAnsi="Times New Roman" w:cs="Times New Roman"/>
          <w:sz w:val="24"/>
          <w:szCs w:val="24"/>
        </w:rPr>
        <w:t xml:space="preserve">Two independent coders read </w:t>
      </w:r>
      <w:r w:rsidR="008440C0">
        <w:rPr>
          <w:rFonts w:ascii="Times New Roman" w:hAnsi="Times New Roman" w:cs="Times New Roman"/>
          <w:sz w:val="24"/>
          <w:szCs w:val="24"/>
        </w:rPr>
        <w:t xml:space="preserve">the </w:t>
      </w:r>
      <w:r w:rsidR="00761415" w:rsidRPr="00761415">
        <w:rPr>
          <w:rFonts w:ascii="Times New Roman" w:hAnsi="Times New Roman" w:cs="Times New Roman"/>
          <w:sz w:val="24"/>
          <w:szCs w:val="24"/>
        </w:rPr>
        <w:t>child’s transcriptions and code them on a scale from 1 to 3</w:t>
      </w:r>
      <w:r w:rsidR="0047669E">
        <w:rPr>
          <w:rFonts w:ascii="Times New Roman" w:hAnsi="Times New Roman" w:cs="Times New Roman"/>
          <w:sz w:val="24"/>
          <w:szCs w:val="24"/>
        </w:rPr>
        <w:t xml:space="preserve"> for each item</w:t>
      </w:r>
      <w:r w:rsidR="00761415">
        <w:rPr>
          <w:rFonts w:ascii="Times New Roman" w:hAnsi="Times New Roman" w:cs="Times New Roman"/>
          <w:sz w:val="24"/>
          <w:szCs w:val="24"/>
        </w:rPr>
        <w:t xml:space="preserve">. </w:t>
      </w:r>
      <w:r w:rsidR="00D6407A">
        <w:rPr>
          <w:rFonts w:ascii="Times New Roman" w:hAnsi="Times New Roman" w:cs="Times New Roman"/>
          <w:sz w:val="24"/>
          <w:szCs w:val="24"/>
        </w:rPr>
        <w:t xml:space="preserve">This score is an index of </w:t>
      </w:r>
      <w:r w:rsidR="008440C0">
        <w:rPr>
          <w:rFonts w:ascii="Times New Roman" w:hAnsi="Times New Roman" w:cs="Times New Roman"/>
          <w:sz w:val="24"/>
          <w:szCs w:val="24"/>
        </w:rPr>
        <w:t xml:space="preserve">the </w:t>
      </w:r>
      <w:r w:rsidR="00D6407A">
        <w:rPr>
          <w:rFonts w:ascii="Times New Roman" w:hAnsi="Times New Roman" w:cs="Times New Roman"/>
          <w:sz w:val="24"/>
          <w:szCs w:val="24"/>
        </w:rPr>
        <w:t>child’s resistance to categorical change.</w:t>
      </w:r>
    </w:p>
    <w:p w14:paraId="78E8F99D" w14:textId="77777777" w:rsidR="00BE0F53" w:rsidRDefault="00BE0F53" w:rsidP="007E3117">
      <w:pPr>
        <w:pStyle w:val="ListParagraph"/>
        <w:spacing w:after="0"/>
        <w:ind w:left="1440"/>
        <w:rPr>
          <w:rFonts w:ascii="Times New Roman" w:hAnsi="Times New Roman" w:cs="Times New Roman"/>
          <w:sz w:val="24"/>
          <w:szCs w:val="24"/>
        </w:rPr>
      </w:pPr>
    </w:p>
    <w:p w14:paraId="1A52DBD2" w14:textId="54750AFB" w:rsidR="0047669E" w:rsidRDefault="0047669E" w:rsidP="007E3117">
      <w:pPr>
        <w:pStyle w:val="ListParagraph"/>
        <w:numPr>
          <w:ilvl w:val="2"/>
          <w:numId w:val="1"/>
        </w:numPr>
        <w:spacing w:after="0"/>
        <w:rPr>
          <w:ins w:id="24" w:author="Nick Noles" w:date="2015-04-01T11:52:00Z"/>
          <w:rFonts w:ascii="Times New Roman" w:hAnsi="Times New Roman" w:cs="Times New Roman"/>
          <w:sz w:val="24"/>
          <w:szCs w:val="24"/>
        </w:rPr>
      </w:pPr>
      <w:r w:rsidRPr="0047669E">
        <w:rPr>
          <w:rFonts w:ascii="Times New Roman" w:hAnsi="Times New Roman" w:cs="Times New Roman"/>
          <w:sz w:val="24"/>
          <w:szCs w:val="24"/>
        </w:rPr>
        <w:t xml:space="preserve">A score of 1 on an item means a child </w:t>
      </w:r>
      <w:r w:rsidR="008318A2">
        <w:rPr>
          <w:rFonts w:ascii="Times New Roman" w:hAnsi="Times New Roman" w:cs="Times New Roman"/>
          <w:sz w:val="24"/>
          <w:szCs w:val="24"/>
        </w:rPr>
        <w:t>shifts their intuitions to follow the transformation operation.</w:t>
      </w:r>
      <w:r w:rsidRPr="0047669E">
        <w:rPr>
          <w:rFonts w:ascii="Times New Roman" w:hAnsi="Times New Roman" w:cs="Times New Roman"/>
          <w:sz w:val="24"/>
          <w:szCs w:val="24"/>
        </w:rPr>
        <w:t xml:space="preserve"> These responses focus on characteristic features.</w:t>
      </w:r>
    </w:p>
    <w:p w14:paraId="44FB7C6B" w14:textId="77777777" w:rsidR="00D81A22" w:rsidRDefault="00391B67" w:rsidP="000C3916">
      <w:pPr>
        <w:pStyle w:val="ListParagraph"/>
        <w:spacing w:after="0"/>
        <w:ind w:left="1800"/>
        <w:rPr>
          <w:ins w:id="25" w:author="Jacob Roundy" w:date="2015-04-07T16:11:00Z"/>
          <w:rFonts w:ascii="Times New Roman" w:hAnsi="Times New Roman" w:cs="Times New Roman"/>
          <w:sz w:val="24"/>
          <w:szCs w:val="24"/>
        </w:rPr>
      </w:pPr>
      <w:ins w:id="26" w:author="Nick Noles" w:date="2015-04-01T11:52:00Z">
        <w:r>
          <w:rPr>
            <w:rFonts w:ascii="Times New Roman" w:hAnsi="Times New Roman" w:cs="Times New Roman"/>
            <w:sz w:val="24"/>
            <w:szCs w:val="24"/>
          </w:rPr>
          <w:t xml:space="preserve"> </w:t>
        </w:r>
      </w:ins>
    </w:p>
    <w:p w14:paraId="1151DCFD" w14:textId="2675932B" w:rsidR="00391B67" w:rsidRPr="0047669E" w:rsidRDefault="00D81A22" w:rsidP="000C3916">
      <w:pPr>
        <w:pStyle w:val="ListParagraph"/>
        <w:numPr>
          <w:ilvl w:val="3"/>
          <w:numId w:val="1"/>
        </w:numPr>
        <w:spacing w:after="0"/>
        <w:rPr>
          <w:rFonts w:ascii="Times New Roman" w:hAnsi="Times New Roman" w:cs="Times New Roman"/>
          <w:sz w:val="24"/>
          <w:szCs w:val="24"/>
        </w:rPr>
      </w:pPr>
      <w:ins w:id="27" w:author="Jacob Roundy" w:date="2015-04-07T16:11:00Z">
        <w:r>
          <w:rPr>
            <w:rFonts w:ascii="Times New Roman" w:hAnsi="Times New Roman" w:cs="Times New Roman"/>
            <w:sz w:val="24"/>
            <w:szCs w:val="24"/>
          </w:rPr>
          <w:t xml:space="preserve"> </w:t>
        </w:r>
      </w:ins>
      <w:ins w:id="28" w:author="Nick Noles" w:date="2015-04-01T11:52:00Z">
        <w:r w:rsidR="00391B67">
          <w:rPr>
            <w:rFonts w:ascii="Times New Roman" w:hAnsi="Times New Roman" w:cs="Times New Roman"/>
            <w:sz w:val="24"/>
            <w:szCs w:val="24"/>
          </w:rPr>
          <w:t xml:space="preserve">Example: </w:t>
        </w:r>
      </w:ins>
      <w:ins w:id="29" w:author="Jacob Roundy" w:date="2015-04-07T16:12:00Z">
        <w:r>
          <w:rPr>
            <w:rFonts w:ascii="Times New Roman" w:hAnsi="Times New Roman" w:cs="Times New Roman"/>
            <w:sz w:val="24"/>
            <w:szCs w:val="24"/>
          </w:rPr>
          <w:t>“</w:t>
        </w:r>
      </w:ins>
      <w:ins w:id="30" w:author="Nick Noles" w:date="2015-04-01T11:52:00Z">
        <w:r w:rsidR="00391B67">
          <w:rPr>
            <w:rFonts w:ascii="Times New Roman" w:hAnsi="Times New Roman" w:cs="Times New Roman"/>
            <w:sz w:val="24"/>
            <w:szCs w:val="24"/>
          </w:rPr>
          <w:t xml:space="preserve">It’s stinky and </w:t>
        </w:r>
        <w:del w:id="31" w:author="Jacob Roundy" w:date="2015-04-07T16:11:00Z">
          <w:r w:rsidR="00391B67" w:rsidDel="00D81A22">
            <w:rPr>
              <w:rFonts w:ascii="Times New Roman" w:hAnsi="Times New Roman" w:cs="Times New Roman"/>
              <w:sz w:val="24"/>
              <w:szCs w:val="24"/>
            </w:rPr>
            <w:delText>stripy</w:delText>
          </w:r>
        </w:del>
      </w:ins>
      <w:ins w:id="32" w:author="Jacob Roundy" w:date="2015-04-07T16:11:00Z">
        <w:r>
          <w:rPr>
            <w:rFonts w:ascii="Times New Roman" w:hAnsi="Times New Roman" w:cs="Times New Roman"/>
            <w:sz w:val="24"/>
            <w:szCs w:val="24"/>
          </w:rPr>
          <w:t>stripy</w:t>
        </w:r>
      </w:ins>
      <w:ins w:id="33" w:author="Nick Noles" w:date="2015-04-01T11:52:00Z">
        <w:r w:rsidR="00391B67">
          <w:rPr>
            <w:rFonts w:ascii="Times New Roman" w:hAnsi="Times New Roman" w:cs="Times New Roman"/>
            <w:sz w:val="24"/>
            <w:szCs w:val="24"/>
          </w:rPr>
          <w:t xml:space="preserve"> like a skunk, so it</w:t>
        </w:r>
      </w:ins>
      <w:ins w:id="34" w:author="Nick Noles" w:date="2015-04-01T11:53:00Z">
        <w:r w:rsidR="00391B67">
          <w:rPr>
            <w:rFonts w:ascii="Times New Roman" w:hAnsi="Times New Roman" w:cs="Times New Roman"/>
            <w:sz w:val="24"/>
            <w:szCs w:val="24"/>
          </w:rPr>
          <w:t>’s a skunk.</w:t>
        </w:r>
      </w:ins>
      <w:ins w:id="35" w:author="Jacob Roundy" w:date="2015-04-07T16:12:00Z">
        <w:r>
          <w:rPr>
            <w:rFonts w:ascii="Times New Roman" w:hAnsi="Times New Roman" w:cs="Times New Roman"/>
            <w:sz w:val="24"/>
            <w:szCs w:val="24"/>
          </w:rPr>
          <w:t>”</w:t>
        </w:r>
      </w:ins>
    </w:p>
    <w:p w14:paraId="1CBCEA68" w14:textId="77777777" w:rsidR="00BE0F53" w:rsidRDefault="00BE0F53" w:rsidP="007E3117">
      <w:pPr>
        <w:pStyle w:val="ListParagraph"/>
        <w:spacing w:after="0"/>
        <w:ind w:left="1440"/>
        <w:rPr>
          <w:rFonts w:ascii="Times New Roman" w:hAnsi="Times New Roman" w:cs="Times New Roman"/>
          <w:sz w:val="24"/>
          <w:szCs w:val="24"/>
        </w:rPr>
      </w:pPr>
    </w:p>
    <w:p w14:paraId="4563B812" w14:textId="274E389F" w:rsidR="0047669E" w:rsidRDefault="0047669E" w:rsidP="007E3117">
      <w:pPr>
        <w:pStyle w:val="ListParagraph"/>
        <w:numPr>
          <w:ilvl w:val="2"/>
          <w:numId w:val="1"/>
        </w:numPr>
        <w:spacing w:after="0"/>
        <w:rPr>
          <w:ins w:id="36" w:author="Nick Noles" w:date="2015-04-01T11:53:00Z"/>
          <w:rFonts w:ascii="Times New Roman" w:hAnsi="Times New Roman" w:cs="Times New Roman"/>
          <w:sz w:val="24"/>
          <w:szCs w:val="24"/>
        </w:rPr>
      </w:pPr>
      <w:r>
        <w:rPr>
          <w:rFonts w:ascii="Times New Roman" w:hAnsi="Times New Roman" w:cs="Times New Roman"/>
          <w:sz w:val="24"/>
          <w:szCs w:val="24"/>
        </w:rPr>
        <w:t xml:space="preserve">A score of 2 on an item means a child’s responses </w:t>
      </w:r>
      <w:r w:rsidR="008440C0">
        <w:rPr>
          <w:rFonts w:ascii="Times New Roman" w:hAnsi="Times New Roman" w:cs="Times New Roman"/>
          <w:sz w:val="24"/>
          <w:szCs w:val="24"/>
        </w:rPr>
        <w:t>a</w:t>
      </w:r>
      <w:r>
        <w:rPr>
          <w:rFonts w:ascii="Times New Roman" w:hAnsi="Times New Roman" w:cs="Times New Roman"/>
          <w:sz w:val="24"/>
          <w:szCs w:val="24"/>
        </w:rPr>
        <w:t>re indecisive, indicating that they are unsure if the transformation results in a change in the item’s kind.</w:t>
      </w:r>
    </w:p>
    <w:p w14:paraId="16FBC4BD" w14:textId="77777777" w:rsidR="00D81A22" w:rsidRDefault="00D81A22" w:rsidP="000C3916">
      <w:pPr>
        <w:pStyle w:val="ListParagraph"/>
        <w:spacing w:after="0"/>
        <w:ind w:left="1800"/>
        <w:rPr>
          <w:ins w:id="37" w:author="Jacob Roundy" w:date="2015-04-07T16:11:00Z"/>
          <w:rFonts w:ascii="Times New Roman" w:hAnsi="Times New Roman" w:cs="Times New Roman"/>
          <w:sz w:val="24"/>
          <w:szCs w:val="24"/>
        </w:rPr>
      </w:pPr>
    </w:p>
    <w:p w14:paraId="7C015655" w14:textId="795B5A49" w:rsidR="00391B67" w:rsidRDefault="00391B67" w:rsidP="000C3916">
      <w:pPr>
        <w:pStyle w:val="ListParagraph"/>
        <w:numPr>
          <w:ilvl w:val="3"/>
          <w:numId w:val="1"/>
        </w:numPr>
        <w:spacing w:after="0"/>
        <w:rPr>
          <w:rFonts w:ascii="Times New Roman" w:hAnsi="Times New Roman" w:cs="Times New Roman"/>
          <w:sz w:val="24"/>
          <w:szCs w:val="24"/>
        </w:rPr>
      </w:pPr>
      <w:ins w:id="38" w:author="Nick Noles" w:date="2015-04-01T11:53:00Z">
        <w:r>
          <w:rPr>
            <w:rFonts w:ascii="Times New Roman" w:hAnsi="Times New Roman" w:cs="Times New Roman"/>
            <w:sz w:val="24"/>
            <w:szCs w:val="24"/>
          </w:rPr>
          <w:t xml:space="preserve"> Example: </w:t>
        </w:r>
      </w:ins>
      <w:ins w:id="39" w:author="Jacob Roundy" w:date="2015-04-07T16:12:00Z">
        <w:r w:rsidR="00D81A22">
          <w:rPr>
            <w:rFonts w:ascii="Times New Roman" w:hAnsi="Times New Roman" w:cs="Times New Roman"/>
            <w:sz w:val="24"/>
            <w:szCs w:val="24"/>
          </w:rPr>
          <w:t>“</w:t>
        </w:r>
      </w:ins>
      <w:ins w:id="40" w:author="Nick Noles" w:date="2015-04-01T11:53:00Z">
        <w:r>
          <w:rPr>
            <w:rFonts w:ascii="Times New Roman" w:hAnsi="Times New Roman" w:cs="Times New Roman"/>
            <w:sz w:val="24"/>
            <w:szCs w:val="24"/>
          </w:rPr>
          <w:t>It</w:t>
        </w:r>
      </w:ins>
      <w:ins w:id="41" w:author="Nick Noles" w:date="2015-04-01T11:54:00Z">
        <w:r>
          <w:rPr>
            <w:rFonts w:ascii="Times New Roman" w:hAnsi="Times New Roman" w:cs="Times New Roman"/>
            <w:sz w:val="24"/>
            <w:szCs w:val="24"/>
          </w:rPr>
          <w:t>’s a rac-</w:t>
        </w:r>
        <w:r w:rsidR="002230F5">
          <w:rPr>
            <w:rFonts w:ascii="Times New Roman" w:hAnsi="Times New Roman" w:cs="Times New Roman"/>
            <w:sz w:val="24"/>
            <w:szCs w:val="24"/>
          </w:rPr>
          <w:t xml:space="preserve">unk or a </w:t>
        </w:r>
      </w:ins>
      <w:ins w:id="42" w:author="Jacob Roundy" w:date="2015-04-07T16:12:00Z">
        <w:r w:rsidR="00D81A22">
          <w:rPr>
            <w:rFonts w:ascii="Times New Roman" w:hAnsi="Times New Roman" w:cs="Times New Roman"/>
            <w:sz w:val="24"/>
            <w:szCs w:val="24"/>
          </w:rPr>
          <w:t>s</w:t>
        </w:r>
      </w:ins>
      <w:ins w:id="43" w:author="Nick Noles" w:date="2015-04-01T11:54:00Z">
        <w:del w:id="44" w:author="Jacob Roundy" w:date="2015-04-07T16:12:00Z">
          <w:r w:rsidR="002230F5" w:rsidDel="00D81A22">
            <w:rPr>
              <w:rFonts w:ascii="Times New Roman" w:hAnsi="Times New Roman" w:cs="Times New Roman"/>
              <w:sz w:val="24"/>
              <w:szCs w:val="24"/>
            </w:rPr>
            <w:delText>S</w:delText>
          </w:r>
        </w:del>
        <w:r w:rsidR="002230F5">
          <w:rPr>
            <w:rFonts w:ascii="Times New Roman" w:hAnsi="Times New Roman" w:cs="Times New Roman"/>
            <w:sz w:val="24"/>
            <w:szCs w:val="24"/>
          </w:rPr>
          <w:t>koon. I don’t know.</w:t>
        </w:r>
      </w:ins>
      <w:ins w:id="45" w:author="Jacob Roundy" w:date="2015-04-07T16:12:00Z">
        <w:r w:rsidR="00D81A22">
          <w:rPr>
            <w:rFonts w:ascii="Times New Roman" w:hAnsi="Times New Roman" w:cs="Times New Roman"/>
            <w:sz w:val="24"/>
            <w:szCs w:val="24"/>
          </w:rPr>
          <w:t>”</w:t>
        </w:r>
      </w:ins>
    </w:p>
    <w:p w14:paraId="167960B0" w14:textId="77777777" w:rsidR="00BE0F53" w:rsidRDefault="00BE0F53" w:rsidP="007E3117">
      <w:pPr>
        <w:pStyle w:val="ListParagraph"/>
        <w:spacing w:after="0"/>
        <w:ind w:left="1440"/>
        <w:rPr>
          <w:rFonts w:ascii="Times New Roman" w:hAnsi="Times New Roman" w:cs="Times New Roman"/>
          <w:sz w:val="24"/>
          <w:szCs w:val="24"/>
        </w:rPr>
      </w:pPr>
    </w:p>
    <w:p w14:paraId="66128808" w14:textId="310B799F" w:rsidR="0047669E" w:rsidRDefault="0047669E" w:rsidP="007E3117">
      <w:pPr>
        <w:pStyle w:val="ListParagraph"/>
        <w:numPr>
          <w:ilvl w:val="2"/>
          <w:numId w:val="1"/>
        </w:numPr>
        <w:spacing w:after="0"/>
        <w:rPr>
          <w:ins w:id="46" w:author="Nick Noles" w:date="2015-04-01T11:53:00Z"/>
          <w:rFonts w:ascii="Times New Roman" w:hAnsi="Times New Roman" w:cs="Times New Roman"/>
          <w:sz w:val="24"/>
          <w:szCs w:val="24"/>
        </w:rPr>
      </w:pPr>
      <w:r w:rsidRPr="008318A2">
        <w:rPr>
          <w:rFonts w:ascii="Times New Roman" w:hAnsi="Times New Roman" w:cs="Times New Roman"/>
          <w:sz w:val="24"/>
          <w:szCs w:val="24"/>
        </w:rPr>
        <w:t>A score of 3 on an item means that a child</w:t>
      </w:r>
      <w:r w:rsidR="008318A2" w:rsidRPr="008318A2">
        <w:rPr>
          <w:rFonts w:ascii="Times New Roman" w:hAnsi="Times New Roman" w:cs="Times New Roman"/>
          <w:sz w:val="24"/>
          <w:szCs w:val="24"/>
        </w:rPr>
        <w:t xml:space="preserve"> resists shifting their intuitions following transformation operations.</w:t>
      </w:r>
      <w:r w:rsidRPr="008318A2">
        <w:rPr>
          <w:rFonts w:ascii="Times New Roman" w:hAnsi="Times New Roman" w:cs="Times New Roman"/>
          <w:sz w:val="24"/>
          <w:szCs w:val="24"/>
        </w:rPr>
        <w:t xml:space="preserve"> These respon</w:t>
      </w:r>
      <w:r w:rsidR="00E2399D" w:rsidRPr="008318A2">
        <w:rPr>
          <w:rFonts w:ascii="Times New Roman" w:hAnsi="Times New Roman" w:cs="Times New Roman"/>
          <w:sz w:val="24"/>
          <w:szCs w:val="24"/>
        </w:rPr>
        <w:t xml:space="preserve">ses </w:t>
      </w:r>
      <w:r w:rsidR="008318A2">
        <w:rPr>
          <w:rFonts w:ascii="Times New Roman" w:hAnsi="Times New Roman" w:cs="Times New Roman"/>
          <w:sz w:val="24"/>
          <w:szCs w:val="24"/>
        </w:rPr>
        <w:t xml:space="preserve">contrast with </w:t>
      </w:r>
      <w:r w:rsidR="00E2399D" w:rsidRPr="008318A2">
        <w:rPr>
          <w:rFonts w:ascii="Times New Roman" w:hAnsi="Times New Roman" w:cs="Times New Roman"/>
          <w:sz w:val="24"/>
          <w:szCs w:val="24"/>
        </w:rPr>
        <w:t>observed features.</w:t>
      </w:r>
    </w:p>
    <w:p w14:paraId="53B74C1E" w14:textId="77777777" w:rsidR="00D81A22" w:rsidRDefault="00391B67" w:rsidP="000C3916">
      <w:pPr>
        <w:pStyle w:val="ListParagraph"/>
        <w:spacing w:after="0"/>
        <w:ind w:left="1800"/>
        <w:rPr>
          <w:ins w:id="47" w:author="Jacob Roundy" w:date="2015-04-07T16:11:00Z"/>
          <w:rFonts w:ascii="Times New Roman" w:hAnsi="Times New Roman" w:cs="Times New Roman"/>
          <w:sz w:val="24"/>
          <w:szCs w:val="24"/>
        </w:rPr>
      </w:pPr>
      <w:ins w:id="48" w:author="Nick Noles" w:date="2015-04-01T11:53:00Z">
        <w:r>
          <w:rPr>
            <w:rFonts w:ascii="Times New Roman" w:hAnsi="Times New Roman" w:cs="Times New Roman"/>
            <w:sz w:val="24"/>
            <w:szCs w:val="24"/>
          </w:rPr>
          <w:t xml:space="preserve"> </w:t>
        </w:r>
      </w:ins>
    </w:p>
    <w:p w14:paraId="4A105A38" w14:textId="5E9D4FCC" w:rsidR="00391B67" w:rsidRPr="008318A2" w:rsidRDefault="00D81A22" w:rsidP="000C3916">
      <w:pPr>
        <w:pStyle w:val="ListParagraph"/>
        <w:numPr>
          <w:ilvl w:val="3"/>
          <w:numId w:val="1"/>
        </w:numPr>
        <w:spacing w:after="0"/>
        <w:rPr>
          <w:rFonts w:ascii="Times New Roman" w:hAnsi="Times New Roman" w:cs="Times New Roman"/>
          <w:sz w:val="24"/>
          <w:szCs w:val="24"/>
        </w:rPr>
      </w:pPr>
      <w:ins w:id="49" w:author="Jacob Roundy" w:date="2015-04-07T16:11:00Z">
        <w:r>
          <w:rPr>
            <w:rFonts w:ascii="Times New Roman" w:hAnsi="Times New Roman" w:cs="Times New Roman"/>
            <w:sz w:val="24"/>
            <w:szCs w:val="24"/>
          </w:rPr>
          <w:t xml:space="preserve"> </w:t>
        </w:r>
      </w:ins>
      <w:ins w:id="50" w:author="Nick Noles" w:date="2015-04-01T11:53:00Z">
        <w:r w:rsidR="00391B67">
          <w:rPr>
            <w:rFonts w:ascii="Times New Roman" w:hAnsi="Times New Roman" w:cs="Times New Roman"/>
            <w:sz w:val="24"/>
            <w:szCs w:val="24"/>
          </w:rPr>
          <w:t xml:space="preserve">Example: </w:t>
        </w:r>
      </w:ins>
      <w:ins w:id="51" w:author="Jacob Roundy" w:date="2015-04-07T16:12:00Z">
        <w:r>
          <w:rPr>
            <w:rFonts w:ascii="Times New Roman" w:hAnsi="Times New Roman" w:cs="Times New Roman"/>
            <w:sz w:val="24"/>
            <w:szCs w:val="24"/>
          </w:rPr>
          <w:t>“</w:t>
        </w:r>
      </w:ins>
      <w:ins w:id="52" w:author="Nick Noles" w:date="2015-04-01T11:53:00Z">
        <w:r w:rsidR="00391B67">
          <w:rPr>
            <w:rFonts w:ascii="Times New Roman" w:hAnsi="Times New Roman" w:cs="Times New Roman"/>
            <w:sz w:val="24"/>
            <w:szCs w:val="24"/>
          </w:rPr>
          <w:t>It doesn’t matter what it looks like on the outside</w:t>
        </w:r>
      </w:ins>
      <w:ins w:id="53" w:author="Jacob Roundy" w:date="2015-04-07T16:12:00Z">
        <w:r>
          <w:rPr>
            <w:rFonts w:ascii="Times New Roman" w:hAnsi="Times New Roman" w:cs="Times New Roman"/>
            <w:sz w:val="24"/>
            <w:szCs w:val="24"/>
          </w:rPr>
          <w:t>;</w:t>
        </w:r>
      </w:ins>
      <w:ins w:id="54" w:author="Nick Noles" w:date="2015-04-01T11:53:00Z">
        <w:del w:id="55" w:author="Jacob Roundy" w:date="2015-04-07T16:12:00Z">
          <w:r w:rsidR="00391B67" w:rsidDel="00D81A22">
            <w:rPr>
              <w:rFonts w:ascii="Times New Roman" w:hAnsi="Times New Roman" w:cs="Times New Roman"/>
              <w:sz w:val="24"/>
              <w:szCs w:val="24"/>
            </w:rPr>
            <w:delText>,</w:delText>
          </w:r>
        </w:del>
        <w:r w:rsidR="00391B67">
          <w:rPr>
            <w:rFonts w:ascii="Times New Roman" w:hAnsi="Times New Roman" w:cs="Times New Roman"/>
            <w:sz w:val="24"/>
            <w:szCs w:val="24"/>
          </w:rPr>
          <w:t xml:space="preserve"> it’s still a rac</w:t>
        </w:r>
      </w:ins>
      <w:ins w:id="56" w:author="Nick Noles" w:date="2015-04-01T11:54:00Z">
        <w:r w:rsidR="00391B67">
          <w:rPr>
            <w:rFonts w:ascii="Times New Roman" w:hAnsi="Times New Roman" w:cs="Times New Roman"/>
            <w:sz w:val="24"/>
            <w:szCs w:val="24"/>
          </w:rPr>
          <w:t>c</w:t>
        </w:r>
      </w:ins>
      <w:ins w:id="57" w:author="Nick Noles" w:date="2015-04-01T11:53:00Z">
        <w:r w:rsidR="00391B67">
          <w:rPr>
            <w:rFonts w:ascii="Times New Roman" w:hAnsi="Times New Roman" w:cs="Times New Roman"/>
            <w:sz w:val="24"/>
            <w:szCs w:val="24"/>
          </w:rPr>
          <w:t>oon</w:t>
        </w:r>
      </w:ins>
      <w:ins w:id="58" w:author="Nick Noles" w:date="2015-04-01T11:54:00Z">
        <w:r w:rsidR="00391B67">
          <w:rPr>
            <w:rFonts w:ascii="Times New Roman" w:hAnsi="Times New Roman" w:cs="Times New Roman"/>
            <w:sz w:val="24"/>
            <w:szCs w:val="24"/>
          </w:rPr>
          <w:t>.</w:t>
        </w:r>
      </w:ins>
      <w:ins w:id="59" w:author="Jacob Roundy" w:date="2015-04-07T16:12:00Z">
        <w:r>
          <w:rPr>
            <w:rFonts w:ascii="Times New Roman" w:hAnsi="Times New Roman" w:cs="Times New Roman"/>
            <w:sz w:val="24"/>
            <w:szCs w:val="24"/>
          </w:rPr>
          <w:t>”</w:t>
        </w:r>
      </w:ins>
    </w:p>
    <w:p w14:paraId="497F0FA9" w14:textId="7EDEFC88" w:rsidR="00BE0F53" w:rsidRDefault="00BE0F53" w:rsidP="007E3117">
      <w:pPr>
        <w:pStyle w:val="ListParagraph"/>
        <w:spacing w:after="0"/>
        <w:rPr>
          <w:rFonts w:ascii="Times New Roman" w:hAnsi="Times New Roman" w:cs="Times New Roman"/>
          <w:sz w:val="24"/>
          <w:szCs w:val="24"/>
        </w:rPr>
      </w:pPr>
    </w:p>
    <w:p w14:paraId="39C57C39" w14:textId="53C79EF1" w:rsidR="00AC2DE5" w:rsidRPr="00F21C2F" w:rsidRDefault="00BE0F53" w:rsidP="007E3117">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1525E3">
        <w:rPr>
          <w:rFonts w:ascii="Times New Roman" w:hAnsi="Times New Roman" w:cs="Times New Roman"/>
          <w:sz w:val="24"/>
          <w:szCs w:val="24"/>
        </w:rPr>
        <w:t>Use a</w:t>
      </w:r>
      <w:r w:rsidR="004F7E84" w:rsidRPr="00F21C2F">
        <w:rPr>
          <w:rFonts w:ascii="Times New Roman" w:hAnsi="Times New Roman" w:cs="Times New Roman"/>
          <w:sz w:val="24"/>
          <w:szCs w:val="24"/>
        </w:rPr>
        <w:t xml:space="preserve">n analysis of variance to determine if there are differences between the three age groups and two types of items presented to </w:t>
      </w:r>
      <w:r w:rsidR="001525E3">
        <w:rPr>
          <w:rFonts w:ascii="Times New Roman" w:hAnsi="Times New Roman" w:cs="Times New Roman"/>
          <w:sz w:val="24"/>
          <w:szCs w:val="24"/>
        </w:rPr>
        <w:t xml:space="preserve">the </w:t>
      </w:r>
      <w:r w:rsidR="004F7E84" w:rsidRPr="00F21C2F">
        <w:rPr>
          <w:rFonts w:ascii="Times New Roman" w:hAnsi="Times New Roman" w:cs="Times New Roman"/>
          <w:sz w:val="24"/>
          <w:szCs w:val="24"/>
        </w:rPr>
        <w:t>child</w:t>
      </w:r>
      <w:r w:rsidR="001525E3">
        <w:rPr>
          <w:rFonts w:ascii="Times New Roman" w:hAnsi="Times New Roman" w:cs="Times New Roman"/>
          <w:sz w:val="24"/>
          <w:szCs w:val="24"/>
        </w:rPr>
        <w:t>ren</w:t>
      </w:r>
      <w:r w:rsidR="004F7E84" w:rsidRPr="00F21C2F">
        <w:rPr>
          <w:rFonts w:ascii="Times New Roman" w:hAnsi="Times New Roman" w:cs="Times New Roman"/>
          <w:sz w:val="24"/>
          <w:szCs w:val="24"/>
        </w:rPr>
        <w:t>.</w:t>
      </w:r>
      <w:r w:rsidR="001E1AFF" w:rsidRPr="00F21C2F">
        <w:rPr>
          <w:rFonts w:ascii="Times New Roman" w:hAnsi="Times New Roman" w:cs="Times New Roman"/>
          <w:sz w:val="24"/>
          <w:szCs w:val="24"/>
        </w:rPr>
        <w:t xml:space="preserve"> </w:t>
      </w:r>
    </w:p>
    <w:p w14:paraId="57FEDDE1" w14:textId="77777777" w:rsidR="00BE0F53" w:rsidRDefault="00BE0F53" w:rsidP="007E3117">
      <w:pPr>
        <w:spacing w:after="0"/>
        <w:rPr>
          <w:rFonts w:ascii="Times New Roman" w:hAnsi="Times New Roman" w:cs="Times New Roman"/>
          <w:b/>
          <w:sz w:val="24"/>
          <w:szCs w:val="24"/>
        </w:rPr>
      </w:pPr>
    </w:p>
    <w:p w14:paraId="683B67C7" w14:textId="2C2975AB" w:rsidR="00AC2DE5" w:rsidRPr="007E3117" w:rsidRDefault="000476A1" w:rsidP="007E3117">
      <w:pPr>
        <w:spacing w:after="0"/>
        <w:rPr>
          <w:rFonts w:ascii="Times New Roman" w:hAnsi="Times New Roman" w:cs="Times New Roman"/>
          <w:b/>
          <w:sz w:val="28"/>
          <w:szCs w:val="24"/>
        </w:rPr>
      </w:pPr>
      <w:r w:rsidRPr="007E3117">
        <w:rPr>
          <w:rFonts w:ascii="Times New Roman" w:hAnsi="Times New Roman" w:cs="Times New Roman"/>
          <w:b/>
          <w:sz w:val="28"/>
          <w:szCs w:val="24"/>
        </w:rPr>
        <w:t xml:space="preserve">Representative </w:t>
      </w:r>
      <w:r w:rsidR="00BE0F53">
        <w:rPr>
          <w:rFonts w:ascii="Times New Roman" w:hAnsi="Times New Roman" w:cs="Times New Roman"/>
          <w:b/>
          <w:sz w:val="28"/>
          <w:szCs w:val="24"/>
        </w:rPr>
        <w:t>R</w:t>
      </w:r>
      <w:r w:rsidRPr="007E3117">
        <w:rPr>
          <w:rFonts w:ascii="Times New Roman" w:hAnsi="Times New Roman" w:cs="Times New Roman"/>
          <w:b/>
          <w:sz w:val="28"/>
          <w:szCs w:val="24"/>
        </w:rPr>
        <w:t>esults</w:t>
      </w:r>
      <w:r w:rsidR="00BE0F53">
        <w:rPr>
          <w:rFonts w:ascii="Times New Roman" w:hAnsi="Times New Roman" w:cs="Times New Roman"/>
          <w:b/>
          <w:sz w:val="28"/>
          <w:szCs w:val="24"/>
        </w:rPr>
        <w:t>:</w:t>
      </w:r>
    </w:p>
    <w:p w14:paraId="4D0955FD" w14:textId="69733C4C" w:rsidR="004203B2" w:rsidRDefault="00E70B1A" w:rsidP="007E3117">
      <w:pPr>
        <w:spacing w:after="0"/>
        <w:rPr>
          <w:rFonts w:ascii="Times New Roman" w:hAnsi="Times New Roman" w:cs="Times New Roman"/>
          <w:sz w:val="24"/>
          <w:szCs w:val="24"/>
        </w:rPr>
      </w:pPr>
      <w:r>
        <w:rPr>
          <w:rFonts w:ascii="Times New Roman" w:hAnsi="Times New Roman" w:cs="Times New Roman"/>
          <w:sz w:val="24"/>
          <w:szCs w:val="24"/>
        </w:rPr>
        <w:t>In order to have enough power to see significant results, researchers would have to test at least 1</w:t>
      </w:r>
      <w:r w:rsidR="00757D4F">
        <w:rPr>
          <w:rFonts w:ascii="Times New Roman" w:hAnsi="Times New Roman" w:cs="Times New Roman"/>
          <w:sz w:val="24"/>
          <w:szCs w:val="24"/>
        </w:rPr>
        <w:t>8</w:t>
      </w:r>
      <w:r>
        <w:rPr>
          <w:rFonts w:ascii="Times New Roman" w:hAnsi="Times New Roman" w:cs="Times New Roman"/>
          <w:sz w:val="24"/>
          <w:szCs w:val="24"/>
        </w:rPr>
        <w:t xml:space="preserve"> </w:t>
      </w:r>
      <w:r w:rsidR="00757D4F">
        <w:rPr>
          <w:rFonts w:ascii="Times New Roman" w:hAnsi="Times New Roman" w:cs="Times New Roman"/>
          <w:sz w:val="24"/>
          <w:szCs w:val="24"/>
        </w:rPr>
        <w:t>children in each age group</w:t>
      </w:r>
      <w:r w:rsidR="009461FA">
        <w:rPr>
          <w:rFonts w:ascii="Times New Roman" w:hAnsi="Times New Roman" w:cs="Times New Roman"/>
          <w:sz w:val="24"/>
          <w:szCs w:val="24"/>
        </w:rPr>
        <w:t xml:space="preserve">. </w:t>
      </w:r>
      <w:r w:rsidR="00A53AD1">
        <w:rPr>
          <w:rFonts w:ascii="Times New Roman" w:hAnsi="Times New Roman" w:cs="Times New Roman"/>
          <w:sz w:val="24"/>
          <w:szCs w:val="24"/>
        </w:rPr>
        <w:t>Typically, when asked about artifacts, children</w:t>
      </w:r>
      <w:r w:rsidR="0018413D">
        <w:rPr>
          <w:rFonts w:ascii="Times New Roman" w:hAnsi="Times New Roman" w:cs="Times New Roman"/>
          <w:sz w:val="24"/>
          <w:szCs w:val="24"/>
        </w:rPr>
        <w:t xml:space="preserve"> in all three age groups</w:t>
      </w:r>
      <w:r w:rsidR="00A53AD1">
        <w:rPr>
          <w:rFonts w:ascii="Times New Roman" w:hAnsi="Times New Roman" w:cs="Times New Roman"/>
          <w:sz w:val="24"/>
          <w:szCs w:val="24"/>
        </w:rPr>
        <w:t xml:space="preserve"> conclude that what </w:t>
      </w:r>
      <w:r w:rsidR="00151729">
        <w:rPr>
          <w:rFonts w:ascii="Times New Roman" w:hAnsi="Times New Roman" w:cs="Times New Roman"/>
          <w:sz w:val="24"/>
          <w:szCs w:val="24"/>
        </w:rPr>
        <w:t>is seen confirms the categorical placement</w:t>
      </w:r>
      <w:r w:rsidR="00A53AD1">
        <w:rPr>
          <w:rFonts w:ascii="Times New Roman" w:hAnsi="Times New Roman" w:cs="Times New Roman"/>
          <w:sz w:val="24"/>
          <w:szCs w:val="24"/>
        </w:rPr>
        <w:t xml:space="preserve">. If a tire </w:t>
      </w:r>
      <w:r w:rsidR="00D4290B">
        <w:rPr>
          <w:rFonts w:ascii="Times New Roman" w:hAnsi="Times New Roman" w:cs="Times New Roman"/>
          <w:sz w:val="24"/>
          <w:szCs w:val="24"/>
        </w:rPr>
        <w:t xml:space="preserve">is transformed </w:t>
      </w:r>
      <w:r w:rsidR="00A53AD1">
        <w:rPr>
          <w:rFonts w:ascii="Times New Roman" w:hAnsi="Times New Roman" w:cs="Times New Roman"/>
          <w:sz w:val="24"/>
          <w:szCs w:val="24"/>
        </w:rPr>
        <w:t xml:space="preserve">into a </w:t>
      </w:r>
      <w:r w:rsidR="0018413D">
        <w:rPr>
          <w:rFonts w:ascii="Times New Roman" w:hAnsi="Times New Roman" w:cs="Times New Roman"/>
          <w:sz w:val="24"/>
          <w:szCs w:val="24"/>
        </w:rPr>
        <w:t xml:space="preserve">rubber shoe, then </w:t>
      </w:r>
      <w:r w:rsidR="00D4290B">
        <w:rPr>
          <w:rFonts w:ascii="Times New Roman" w:hAnsi="Times New Roman" w:cs="Times New Roman"/>
          <w:sz w:val="24"/>
          <w:szCs w:val="24"/>
        </w:rPr>
        <w:t>it is</w:t>
      </w:r>
      <w:r w:rsidR="0018413D">
        <w:rPr>
          <w:rFonts w:ascii="Times New Roman" w:hAnsi="Times New Roman" w:cs="Times New Roman"/>
          <w:sz w:val="24"/>
          <w:szCs w:val="24"/>
        </w:rPr>
        <w:t xml:space="preserve"> a shoe and not a tire. In contrast, children presented with natural kinds reveal a developmental trend. </w:t>
      </w:r>
      <w:r w:rsidR="001C1204">
        <w:rPr>
          <w:rFonts w:ascii="Times New Roman" w:hAnsi="Times New Roman" w:cs="Times New Roman"/>
          <w:sz w:val="24"/>
          <w:szCs w:val="24"/>
        </w:rPr>
        <w:t>5</w:t>
      </w:r>
      <w:r w:rsidR="0018413D">
        <w:rPr>
          <w:rFonts w:ascii="Times New Roman" w:hAnsi="Times New Roman" w:cs="Times New Roman"/>
          <w:sz w:val="24"/>
          <w:szCs w:val="24"/>
        </w:rPr>
        <w:t>-year-olds are either indecisive or see an animal’s post-transformation features as indicating their category membership. As children get older, they determine increasingly often that animals remain the same kind of thing in spite of any physical transformation they may undergo. This experiment demonstrates that children represent</w:t>
      </w:r>
      <w:r w:rsidR="004203B2">
        <w:rPr>
          <w:rFonts w:ascii="Times New Roman" w:hAnsi="Times New Roman" w:cs="Times New Roman"/>
          <w:sz w:val="24"/>
          <w:szCs w:val="24"/>
        </w:rPr>
        <w:t xml:space="preserve"> category membership as an internal, unchangeable </w:t>
      </w:r>
      <w:r w:rsidR="0018413D">
        <w:rPr>
          <w:rFonts w:ascii="Times New Roman" w:hAnsi="Times New Roman" w:cs="Times New Roman"/>
          <w:sz w:val="24"/>
          <w:szCs w:val="24"/>
        </w:rPr>
        <w:t>aspect</w:t>
      </w:r>
      <w:r w:rsidR="004203B2">
        <w:rPr>
          <w:rFonts w:ascii="Times New Roman" w:hAnsi="Times New Roman" w:cs="Times New Roman"/>
          <w:sz w:val="24"/>
          <w:szCs w:val="24"/>
        </w:rPr>
        <w:t xml:space="preserve"> of animals</w:t>
      </w:r>
      <w:r w:rsidR="00647055">
        <w:rPr>
          <w:rFonts w:ascii="Times New Roman" w:hAnsi="Times New Roman" w:cs="Times New Roman"/>
          <w:sz w:val="24"/>
          <w:szCs w:val="24"/>
        </w:rPr>
        <w:t xml:space="preserve"> increasingly as they get older</w:t>
      </w:r>
      <w:r w:rsidR="0018413D">
        <w:rPr>
          <w:rFonts w:ascii="Times New Roman" w:hAnsi="Times New Roman" w:cs="Times New Roman"/>
          <w:sz w:val="24"/>
          <w:szCs w:val="24"/>
        </w:rPr>
        <w:t xml:space="preserve">, and this idea </w:t>
      </w:r>
      <w:r w:rsidR="004203B2">
        <w:rPr>
          <w:rFonts w:ascii="Times New Roman" w:hAnsi="Times New Roman" w:cs="Times New Roman"/>
          <w:sz w:val="24"/>
          <w:szCs w:val="24"/>
        </w:rPr>
        <w:t>drives children’s intuitions</w:t>
      </w:r>
      <w:r w:rsidR="0018413D">
        <w:rPr>
          <w:rFonts w:ascii="Times New Roman" w:hAnsi="Times New Roman" w:cs="Times New Roman"/>
          <w:sz w:val="24"/>
          <w:szCs w:val="24"/>
        </w:rPr>
        <w:t xml:space="preserve"> about category membership</w:t>
      </w:r>
      <w:r w:rsidR="001740A0">
        <w:rPr>
          <w:rFonts w:ascii="Times New Roman" w:hAnsi="Times New Roman" w:cs="Times New Roman"/>
          <w:sz w:val="24"/>
          <w:szCs w:val="24"/>
        </w:rPr>
        <w:t xml:space="preserve"> (</w:t>
      </w:r>
      <w:r w:rsidR="0006389B" w:rsidRPr="007E3117">
        <w:rPr>
          <w:rFonts w:ascii="Times New Roman" w:hAnsi="Times New Roman" w:cs="Times New Roman"/>
          <w:b/>
          <w:sz w:val="24"/>
          <w:szCs w:val="24"/>
        </w:rPr>
        <w:t xml:space="preserve">Figure </w:t>
      </w:r>
      <w:ins w:id="60" w:author="Jacob Roundy" w:date="2015-04-07T15:58:00Z">
        <w:r w:rsidR="004C23C4">
          <w:rPr>
            <w:rFonts w:ascii="Times New Roman" w:hAnsi="Times New Roman" w:cs="Times New Roman"/>
            <w:b/>
            <w:sz w:val="24"/>
            <w:szCs w:val="24"/>
          </w:rPr>
          <w:t>1</w:t>
        </w:r>
      </w:ins>
      <w:del w:id="61" w:author="Jacob Roundy" w:date="2015-04-07T15:58:00Z">
        <w:r w:rsidR="0006389B" w:rsidRPr="007E3117" w:rsidDel="004C23C4">
          <w:rPr>
            <w:rFonts w:ascii="Times New Roman" w:hAnsi="Times New Roman" w:cs="Times New Roman"/>
            <w:b/>
            <w:sz w:val="24"/>
            <w:szCs w:val="24"/>
          </w:rPr>
          <w:delText>7</w:delText>
        </w:r>
      </w:del>
      <w:r w:rsidR="001740A0">
        <w:rPr>
          <w:rFonts w:ascii="Times New Roman" w:hAnsi="Times New Roman" w:cs="Times New Roman"/>
          <w:sz w:val="24"/>
          <w:szCs w:val="24"/>
        </w:rPr>
        <w:t>)</w:t>
      </w:r>
      <w:r w:rsidR="00BE0F53">
        <w:rPr>
          <w:rFonts w:ascii="Times New Roman" w:hAnsi="Times New Roman" w:cs="Times New Roman"/>
          <w:sz w:val="24"/>
          <w:szCs w:val="24"/>
        </w:rPr>
        <w:t>.</w:t>
      </w:r>
    </w:p>
    <w:p w14:paraId="3B87C50B" w14:textId="77777777" w:rsidR="001740A0" w:rsidRDefault="001740A0" w:rsidP="007E3117">
      <w:pPr>
        <w:spacing w:after="0"/>
        <w:rPr>
          <w:rFonts w:ascii="Times New Roman" w:hAnsi="Times New Roman" w:cs="Times New Roman"/>
          <w:sz w:val="24"/>
          <w:szCs w:val="24"/>
        </w:rPr>
      </w:pPr>
    </w:p>
    <w:p w14:paraId="132116D3" w14:textId="1D49ADDE" w:rsidR="00AC2DE5" w:rsidRPr="007E3117" w:rsidRDefault="005560E0" w:rsidP="007E3117">
      <w:pPr>
        <w:spacing w:after="0"/>
        <w:rPr>
          <w:rFonts w:ascii="Times New Roman" w:hAnsi="Times New Roman" w:cs="Times New Roman"/>
          <w:b/>
          <w:sz w:val="28"/>
          <w:szCs w:val="24"/>
        </w:rPr>
      </w:pPr>
      <w:r w:rsidRPr="007E3117">
        <w:rPr>
          <w:rFonts w:ascii="Times New Roman" w:hAnsi="Times New Roman" w:cs="Times New Roman"/>
          <w:b/>
          <w:sz w:val="28"/>
          <w:szCs w:val="24"/>
        </w:rPr>
        <w:t>Applications</w:t>
      </w:r>
      <w:r w:rsidR="00BE0F53">
        <w:rPr>
          <w:rFonts w:ascii="Times New Roman" w:hAnsi="Times New Roman" w:cs="Times New Roman"/>
          <w:b/>
          <w:sz w:val="28"/>
          <w:szCs w:val="24"/>
        </w:rPr>
        <w:t>:</w:t>
      </w:r>
    </w:p>
    <w:p w14:paraId="074BE698" w14:textId="5232C7B9" w:rsidR="00527BFF" w:rsidRDefault="00527BFF" w:rsidP="007E3117">
      <w:pPr>
        <w:spacing w:after="0"/>
        <w:rPr>
          <w:rFonts w:ascii="Times New Roman" w:hAnsi="Times New Roman" w:cs="Times New Roman"/>
          <w:sz w:val="24"/>
          <w:szCs w:val="24"/>
        </w:rPr>
      </w:pPr>
      <w:r>
        <w:rPr>
          <w:rFonts w:ascii="Times New Roman" w:hAnsi="Times New Roman" w:cs="Times New Roman"/>
          <w:sz w:val="24"/>
          <w:szCs w:val="24"/>
        </w:rPr>
        <w:t>Frank Keil’s work demonstrates that in</w:t>
      </w:r>
      <w:r w:rsidR="00F26965">
        <w:rPr>
          <w:rFonts w:ascii="Times New Roman" w:hAnsi="Times New Roman" w:cs="Times New Roman"/>
          <w:sz w:val="24"/>
          <w:szCs w:val="24"/>
        </w:rPr>
        <w:t>ternal characteristics</w:t>
      </w:r>
      <w:r>
        <w:rPr>
          <w:rFonts w:ascii="Times New Roman" w:hAnsi="Times New Roman" w:cs="Times New Roman"/>
          <w:sz w:val="24"/>
          <w:szCs w:val="24"/>
        </w:rPr>
        <w:t xml:space="preserve"> count. Children treat category membership as springing from internal characteristics that cause animals’ appearance and behaviors, and</w:t>
      </w:r>
      <w:r w:rsidR="00C8678B">
        <w:rPr>
          <w:rFonts w:ascii="Times New Roman" w:hAnsi="Times New Roman" w:cs="Times New Roman"/>
          <w:sz w:val="24"/>
          <w:szCs w:val="24"/>
        </w:rPr>
        <w:t xml:space="preserve"> </w:t>
      </w:r>
      <w:r>
        <w:rPr>
          <w:rFonts w:ascii="Times New Roman" w:hAnsi="Times New Roman" w:cs="Times New Roman"/>
          <w:sz w:val="24"/>
          <w:szCs w:val="24"/>
        </w:rPr>
        <w:t>children continue to have the intuition that animals belong to their category</w:t>
      </w:r>
      <w:r w:rsidR="00F26965">
        <w:rPr>
          <w:rFonts w:ascii="Times New Roman" w:hAnsi="Times New Roman" w:cs="Times New Roman"/>
          <w:sz w:val="24"/>
          <w:szCs w:val="24"/>
        </w:rPr>
        <w:t>,</w:t>
      </w:r>
      <w:r w:rsidR="00C8678B">
        <w:rPr>
          <w:rFonts w:ascii="Times New Roman" w:hAnsi="Times New Roman" w:cs="Times New Roman"/>
          <w:sz w:val="24"/>
          <w:szCs w:val="24"/>
        </w:rPr>
        <w:t xml:space="preserve"> even when appearances and behaviors change. </w:t>
      </w:r>
      <w:r w:rsidR="00F26965">
        <w:rPr>
          <w:rFonts w:ascii="Times New Roman" w:hAnsi="Times New Roman" w:cs="Times New Roman"/>
          <w:sz w:val="24"/>
          <w:szCs w:val="24"/>
        </w:rPr>
        <w:t>G</w:t>
      </w:r>
      <w:r w:rsidR="006D60F4">
        <w:rPr>
          <w:rFonts w:ascii="Times New Roman" w:hAnsi="Times New Roman" w:cs="Times New Roman"/>
          <w:sz w:val="24"/>
          <w:szCs w:val="24"/>
        </w:rPr>
        <w:t>enerally, this finding supports other</w:t>
      </w:r>
      <w:r w:rsidR="00E15DED">
        <w:rPr>
          <w:rFonts w:ascii="Times New Roman" w:hAnsi="Times New Roman" w:cs="Times New Roman"/>
          <w:sz w:val="24"/>
          <w:szCs w:val="24"/>
        </w:rPr>
        <w:t xml:space="preserve"> work demonstrating that children use categorical information and not other cues</w:t>
      </w:r>
      <w:r w:rsidR="00F26965">
        <w:rPr>
          <w:rFonts w:ascii="Times New Roman" w:hAnsi="Times New Roman" w:cs="Times New Roman"/>
          <w:sz w:val="24"/>
          <w:szCs w:val="24"/>
        </w:rPr>
        <w:t>,</w:t>
      </w:r>
      <w:r w:rsidR="00E15DED">
        <w:rPr>
          <w:rFonts w:ascii="Times New Roman" w:hAnsi="Times New Roman" w:cs="Times New Roman"/>
          <w:sz w:val="24"/>
          <w:szCs w:val="24"/>
        </w:rPr>
        <w:t xml:space="preserve"> such as appearance, to guide th</w:t>
      </w:r>
      <w:r w:rsidR="00120829">
        <w:rPr>
          <w:rFonts w:ascii="Times New Roman" w:hAnsi="Times New Roman" w:cs="Times New Roman"/>
          <w:sz w:val="24"/>
          <w:szCs w:val="24"/>
        </w:rPr>
        <w:t>eir inferences about animals. F</w:t>
      </w:r>
      <w:r w:rsidR="00E15DED">
        <w:rPr>
          <w:rFonts w:ascii="Times New Roman" w:hAnsi="Times New Roman" w:cs="Times New Roman"/>
          <w:sz w:val="24"/>
          <w:szCs w:val="24"/>
        </w:rPr>
        <w:t>o</w:t>
      </w:r>
      <w:r w:rsidR="00120829">
        <w:rPr>
          <w:rFonts w:ascii="Times New Roman" w:hAnsi="Times New Roman" w:cs="Times New Roman"/>
          <w:sz w:val="24"/>
          <w:szCs w:val="24"/>
        </w:rPr>
        <w:t>r</w:t>
      </w:r>
      <w:r w:rsidR="00E15DED">
        <w:rPr>
          <w:rFonts w:ascii="Times New Roman" w:hAnsi="Times New Roman" w:cs="Times New Roman"/>
          <w:sz w:val="24"/>
          <w:szCs w:val="24"/>
        </w:rPr>
        <w:t xml:space="preserve"> example, individuals can use categories to make inductive inferences, or educated guesses, based on their categorical knowledge. So, if a child knows it’s dangerous to touch their pet cat when its tail is wagging, then they can make an inductive inference that any new, tail-wagging cat is also dangerous</w:t>
      </w:r>
      <w:del w:id="62" w:author="Jacob Roundy" w:date="2015-04-07T15:58:00Z">
        <w:r w:rsidR="006D60F4" w:rsidDel="004C23C4">
          <w:rPr>
            <w:rFonts w:ascii="Times New Roman" w:hAnsi="Times New Roman" w:cs="Times New Roman"/>
            <w:sz w:val="24"/>
            <w:szCs w:val="24"/>
          </w:rPr>
          <w:delText xml:space="preserve"> </w:delText>
        </w:r>
      </w:del>
      <w:del w:id="63" w:author="Jacob Roundy" w:date="2015-04-07T15:57:00Z">
        <w:r w:rsidR="0006389B" w:rsidDel="004C23C4">
          <w:rPr>
            <w:rFonts w:ascii="Times New Roman" w:hAnsi="Times New Roman" w:cs="Times New Roman"/>
            <w:sz w:val="24"/>
            <w:szCs w:val="24"/>
          </w:rPr>
          <w:delText>(</w:delText>
        </w:r>
        <w:r w:rsidR="0006389B" w:rsidRPr="007E3117" w:rsidDel="004C23C4">
          <w:rPr>
            <w:rFonts w:ascii="Times New Roman" w:hAnsi="Times New Roman" w:cs="Times New Roman"/>
            <w:b/>
            <w:sz w:val="24"/>
            <w:szCs w:val="24"/>
          </w:rPr>
          <w:delText>Figure 8</w:delText>
        </w:r>
        <w:r w:rsidR="001740A0" w:rsidDel="004C23C4">
          <w:rPr>
            <w:rFonts w:ascii="Times New Roman" w:hAnsi="Times New Roman" w:cs="Times New Roman"/>
            <w:sz w:val="24"/>
            <w:szCs w:val="24"/>
          </w:rPr>
          <w:delText>)</w:delText>
        </w:r>
      </w:del>
      <w:r w:rsidR="00BE0F53">
        <w:rPr>
          <w:rFonts w:ascii="Times New Roman" w:hAnsi="Times New Roman" w:cs="Times New Roman"/>
          <w:sz w:val="24"/>
          <w:szCs w:val="24"/>
        </w:rPr>
        <w:t>.</w:t>
      </w:r>
      <w:r w:rsidR="00EB3470">
        <w:rPr>
          <w:rFonts w:ascii="Times New Roman" w:hAnsi="Times New Roman" w:cs="Times New Roman"/>
          <w:sz w:val="24"/>
          <w:szCs w:val="24"/>
        </w:rPr>
        <w:t xml:space="preserve"> </w:t>
      </w:r>
      <w:r w:rsidR="00E15DED">
        <w:rPr>
          <w:rFonts w:ascii="Times New Roman" w:hAnsi="Times New Roman" w:cs="Times New Roman"/>
          <w:sz w:val="24"/>
          <w:szCs w:val="24"/>
        </w:rPr>
        <w:t xml:space="preserve">These inferences, like the inferences of category membership in Keil’s study, are driven by category membership and not </w:t>
      </w:r>
      <w:r w:rsidR="00D50324">
        <w:rPr>
          <w:rFonts w:ascii="Times New Roman" w:hAnsi="Times New Roman" w:cs="Times New Roman"/>
          <w:sz w:val="24"/>
          <w:szCs w:val="24"/>
        </w:rPr>
        <w:t xml:space="preserve">necessarily </w:t>
      </w:r>
      <w:r w:rsidR="007331A6">
        <w:rPr>
          <w:rFonts w:ascii="Times New Roman" w:hAnsi="Times New Roman" w:cs="Times New Roman"/>
          <w:sz w:val="24"/>
          <w:szCs w:val="24"/>
        </w:rPr>
        <w:t xml:space="preserve">appearance. </w:t>
      </w:r>
    </w:p>
    <w:p w14:paraId="5DCE94D4" w14:textId="77777777" w:rsidR="00413374" w:rsidRDefault="00413374" w:rsidP="007E3117">
      <w:pPr>
        <w:spacing w:after="0"/>
        <w:rPr>
          <w:rFonts w:ascii="Times New Roman" w:hAnsi="Times New Roman" w:cs="Times New Roman"/>
          <w:sz w:val="24"/>
          <w:szCs w:val="24"/>
        </w:rPr>
      </w:pPr>
    </w:p>
    <w:p w14:paraId="593060FB" w14:textId="2E9FE7D4" w:rsidR="00413374" w:rsidRPr="007E3117" w:rsidDel="004C23C4" w:rsidRDefault="00413374" w:rsidP="007E3117">
      <w:pPr>
        <w:spacing w:after="0"/>
        <w:rPr>
          <w:del w:id="64" w:author="Jacob Roundy" w:date="2015-04-07T15:58:00Z"/>
          <w:rFonts w:ascii="Times New Roman" w:hAnsi="Times New Roman" w:cs="Times New Roman"/>
          <w:b/>
          <w:sz w:val="28"/>
          <w:szCs w:val="24"/>
        </w:rPr>
      </w:pPr>
      <w:r w:rsidRPr="007E3117">
        <w:rPr>
          <w:rFonts w:ascii="Times New Roman" w:hAnsi="Times New Roman" w:cs="Times New Roman"/>
          <w:b/>
          <w:sz w:val="28"/>
          <w:szCs w:val="24"/>
        </w:rPr>
        <w:t>Legend</w:t>
      </w:r>
      <w:r w:rsidR="00BE0F53">
        <w:rPr>
          <w:rFonts w:ascii="Times New Roman" w:hAnsi="Times New Roman" w:cs="Times New Roman"/>
          <w:b/>
          <w:sz w:val="28"/>
          <w:szCs w:val="24"/>
        </w:rPr>
        <w:t>:</w:t>
      </w:r>
    </w:p>
    <w:p w14:paraId="42D4D251" w14:textId="618B0B1B" w:rsidR="00EB3470" w:rsidDel="004C23C4" w:rsidRDefault="00EB3470" w:rsidP="007E3117">
      <w:pPr>
        <w:spacing w:after="0"/>
        <w:rPr>
          <w:del w:id="65" w:author="Jacob Roundy" w:date="2015-04-07T15:58:00Z"/>
          <w:rFonts w:ascii="Times New Roman" w:hAnsi="Times New Roman" w:cs="Times New Roman"/>
          <w:sz w:val="24"/>
          <w:szCs w:val="24"/>
        </w:rPr>
      </w:pPr>
      <w:del w:id="66" w:author="Jacob Roundy" w:date="2015-04-07T15:58:00Z">
        <w:r w:rsidDel="004C23C4">
          <w:rPr>
            <w:rFonts w:ascii="Times New Roman" w:hAnsi="Times New Roman" w:cs="Times New Roman"/>
            <w:sz w:val="24"/>
            <w:szCs w:val="24"/>
          </w:rPr>
          <w:delText xml:space="preserve">Figure 1: </w:delText>
        </w:r>
        <w:r w:rsidR="00D76ECF" w:rsidDel="004C23C4">
          <w:rPr>
            <w:rFonts w:ascii="Times New Roman" w:hAnsi="Times New Roman" w:cs="Times New Roman"/>
            <w:sz w:val="24"/>
            <w:szCs w:val="24"/>
          </w:rPr>
          <w:delText>D</w:delText>
        </w:r>
        <w:r w:rsidDel="004C23C4">
          <w:rPr>
            <w:rFonts w:ascii="Times New Roman" w:hAnsi="Times New Roman" w:cs="Times New Roman"/>
            <w:sz w:val="24"/>
            <w:szCs w:val="24"/>
          </w:rPr>
          <w:delText>og</w:delText>
        </w:r>
        <w:r w:rsidR="00D76ECF" w:rsidDel="004C23C4">
          <w:rPr>
            <w:rFonts w:ascii="Times New Roman" w:hAnsi="Times New Roman" w:cs="Times New Roman"/>
            <w:sz w:val="24"/>
            <w:szCs w:val="24"/>
          </w:rPr>
          <w:delText>.</w:delText>
        </w:r>
      </w:del>
    </w:p>
    <w:p w14:paraId="1AEBB3DF" w14:textId="2E35EB64" w:rsidR="00BE0F53" w:rsidDel="004C23C4" w:rsidRDefault="00BE0F53" w:rsidP="007E3117">
      <w:pPr>
        <w:spacing w:after="0"/>
        <w:rPr>
          <w:del w:id="67" w:author="Jacob Roundy" w:date="2015-04-07T15:58:00Z"/>
          <w:rFonts w:ascii="Times New Roman" w:hAnsi="Times New Roman" w:cs="Times New Roman"/>
          <w:sz w:val="24"/>
          <w:szCs w:val="24"/>
        </w:rPr>
      </w:pPr>
    </w:p>
    <w:p w14:paraId="35EFA334" w14:textId="3BF22744" w:rsidR="0006389B" w:rsidDel="004C23C4" w:rsidRDefault="0006389B" w:rsidP="007E3117">
      <w:pPr>
        <w:spacing w:after="0"/>
        <w:rPr>
          <w:del w:id="68" w:author="Jacob Roundy" w:date="2015-04-07T15:58:00Z"/>
          <w:rFonts w:ascii="Times New Roman" w:hAnsi="Times New Roman" w:cs="Times New Roman"/>
          <w:sz w:val="24"/>
          <w:szCs w:val="24"/>
        </w:rPr>
      </w:pPr>
      <w:del w:id="69" w:author="Jacob Roundy" w:date="2015-04-07T15:58:00Z">
        <w:r w:rsidDel="004C23C4">
          <w:rPr>
            <w:rFonts w:ascii="Times New Roman" w:hAnsi="Times New Roman" w:cs="Times New Roman"/>
            <w:sz w:val="24"/>
            <w:szCs w:val="24"/>
          </w:rPr>
          <w:delText xml:space="preserve">Figure 2: </w:delText>
        </w:r>
        <w:r w:rsidR="00D76ECF" w:rsidDel="004C23C4">
          <w:rPr>
            <w:rFonts w:ascii="Times New Roman" w:hAnsi="Times New Roman" w:cs="Times New Roman"/>
            <w:sz w:val="24"/>
            <w:szCs w:val="24"/>
          </w:rPr>
          <w:delText>T</w:delText>
        </w:r>
        <w:r w:rsidDel="004C23C4">
          <w:rPr>
            <w:rFonts w:ascii="Times New Roman" w:hAnsi="Times New Roman" w:cs="Times New Roman"/>
            <w:sz w:val="24"/>
            <w:szCs w:val="24"/>
          </w:rPr>
          <w:delText>ires</w:delText>
        </w:r>
        <w:r w:rsidR="00D76ECF" w:rsidDel="004C23C4">
          <w:rPr>
            <w:rFonts w:ascii="Times New Roman" w:hAnsi="Times New Roman" w:cs="Times New Roman"/>
            <w:sz w:val="24"/>
            <w:szCs w:val="24"/>
          </w:rPr>
          <w:delText>.</w:delText>
        </w:r>
      </w:del>
    </w:p>
    <w:p w14:paraId="5F603EA9" w14:textId="53D942A7" w:rsidR="00BE0F53" w:rsidDel="004C23C4" w:rsidRDefault="00BE0F53" w:rsidP="007E3117">
      <w:pPr>
        <w:spacing w:after="0"/>
        <w:rPr>
          <w:del w:id="70" w:author="Jacob Roundy" w:date="2015-04-07T15:58:00Z"/>
          <w:rFonts w:ascii="Times New Roman" w:hAnsi="Times New Roman" w:cs="Times New Roman"/>
          <w:sz w:val="24"/>
          <w:szCs w:val="24"/>
        </w:rPr>
      </w:pPr>
    </w:p>
    <w:p w14:paraId="6253740E" w14:textId="2E265751" w:rsidR="0006389B" w:rsidDel="004C23C4" w:rsidRDefault="0006389B" w:rsidP="007E3117">
      <w:pPr>
        <w:spacing w:after="0"/>
        <w:rPr>
          <w:del w:id="71" w:author="Jacob Roundy" w:date="2015-04-07T15:58:00Z"/>
          <w:rFonts w:ascii="Times New Roman" w:hAnsi="Times New Roman" w:cs="Times New Roman"/>
          <w:sz w:val="24"/>
          <w:szCs w:val="24"/>
        </w:rPr>
      </w:pPr>
      <w:del w:id="72" w:author="Jacob Roundy" w:date="2015-04-07T15:58:00Z">
        <w:r w:rsidDel="004C23C4">
          <w:rPr>
            <w:rFonts w:ascii="Times New Roman" w:hAnsi="Times New Roman" w:cs="Times New Roman"/>
            <w:sz w:val="24"/>
            <w:szCs w:val="24"/>
          </w:rPr>
          <w:delText xml:space="preserve">Figure 3: </w:delText>
        </w:r>
        <w:r w:rsidR="00D76ECF" w:rsidDel="004C23C4">
          <w:rPr>
            <w:rFonts w:ascii="Times New Roman" w:hAnsi="Times New Roman" w:cs="Times New Roman"/>
            <w:sz w:val="24"/>
            <w:szCs w:val="24"/>
          </w:rPr>
          <w:delText>S</w:delText>
        </w:r>
        <w:r w:rsidDel="004C23C4">
          <w:rPr>
            <w:rFonts w:ascii="Times New Roman" w:hAnsi="Times New Roman" w:cs="Times New Roman"/>
            <w:sz w:val="24"/>
            <w:szCs w:val="24"/>
          </w:rPr>
          <w:delText>hoes made from tires</w:delText>
        </w:r>
        <w:r w:rsidR="00D76ECF" w:rsidDel="004C23C4">
          <w:rPr>
            <w:rFonts w:ascii="Times New Roman" w:hAnsi="Times New Roman" w:cs="Times New Roman"/>
            <w:sz w:val="24"/>
            <w:szCs w:val="24"/>
          </w:rPr>
          <w:delText>.</w:delText>
        </w:r>
      </w:del>
    </w:p>
    <w:p w14:paraId="0A50D2A2" w14:textId="0FF08DDB" w:rsidR="00BE0F53" w:rsidDel="004C23C4" w:rsidRDefault="00BE0F53" w:rsidP="007E3117">
      <w:pPr>
        <w:spacing w:after="0"/>
        <w:rPr>
          <w:del w:id="73" w:author="Jacob Roundy" w:date="2015-04-07T15:58:00Z"/>
          <w:rFonts w:ascii="Times New Roman" w:hAnsi="Times New Roman" w:cs="Times New Roman"/>
          <w:sz w:val="24"/>
          <w:szCs w:val="24"/>
        </w:rPr>
      </w:pPr>
    </w:p>
    <w:p w14:paraId="5952828E" w14:textId="432C114C" w:rsidR="00413374" w:rsidDel="004C23C4" w:rsidRDefault="0006389B" w:rsidP="007E3117">
      <w:pPr>
        <w:spacing w:after="0"/>
        <w:rPr>
          <w:del w:id="74" w:author="Jacob Roundy" w:date="2015-04-07T15:58:00Z"/>
          <w:rFonts w:ascii="Times New Roman" w:hAnsi="Times New Roman" w:cs="Times New Roman"/>
          <w:sz w:val="24"/>
          <w:szCs w:val="24"/>
        </w:rPr>
      </w:pPr>
      <w:del w:id="75" w:author="Jacob Roundy" w:date="2015-04-07T15:58:00Z">
        <w:r w:rsidDel="004C23C4">
          <w:rPr>
            <w:rFonts w:ascii="Times New Roman" w:hAnsi="Times New Roman" w:cs="Times New Roman"/>
            <w:sz w:val="24"/>
            <w:szCs w:val="24"/>
          </w:rPr>
          <w:delText>Figure 4</w:delText>
        </w:r>
        <w:r w:rsidR="003706EE" w:rsidDel="004C23C4">
          <w:rPr>
            <w:rFonts w:ascii="Times New Roman" w:hAnsi="Times New Roman" w:cs="Times New Roman"/>
            <w:sz w:val="24"/>
            <w:szCs w:val="24"/>
          </w:rPr>
          <w:delText xml:space="preserve">: </w:delText>
        </w:r>
        <w:r w:rsidR="00D76ECF" w:rsidDel="004C23C4">
          <w:rPr>
            <w:rFonts w:ascii="Times New Roman" w:hAnsi="Times New Roman" w:cs="Times New Roman"/>
            <w:sz w:val="24"/>
            <w:szCs w:val="24"/>
          </w:rPr>
          <w:delText>S</w:delText>
        </w:r>
        <w:r w:rsidR="003706EE" w:rsidDel="004C23C4">
          <w:rPr>
            <w:rFonts w:ascii="Times New Roman" w:hAnsi="Times New Roman" w:cs="Times New Roman"/>
            <w:sz w:val="24"/>
            <w:szCs w:val="24"/>
          </w:rPr>
          <w:delText>kunk and r</w:delText>
        </w:r>
        <w:r w:rsidR="00413374" w:rsidDel="004C23C4">
          <w:rPr>
            <w:rFonts w:ascii="Times New Roman" w:hAnsi="Times New Roman" w:cs="Times New Roman"/>
            <w:sz w:val="24"/>
            <w:szCs w:val="24"/>
          </w:rPr>
          <w:delText>accoon</w:delText>
        </w:r>
        <w:r w:rsidR="00D76ECF" w:rsidDel="004C23C4">
          <w:rPr>
            <w:rFonts w:ascii="Times New Roman" w:hAnsi="Times New Roman" w:cs="Times New Roman"/>
            <w:sz w:val="24"/>
            <w:szCs w:val="24"/>
          </w:rPr>
          <w:delText>.</w:delText>
        </w:r>
      </w:del>
    </w:p>
    <w:p w14:paraId="59AD4048" w14:textId="0CA06701" w:rsidR="00BE0F53" w:rsidDel="004C23C4" w:rsidRDefault="00BE0F53" w:rsidP="007E3117">
      <w:pPr>
        <w:spacing w:after="0"/>
        <w:rPr>
          <w:del w:id="76" w:author="Jacob Roundy" w:date="2015-04-07T15:58:00Z"/>
          <w:rFonts w:ascii="Times New Roman" w:hAnsi="Times New Roman" w:cs="Times New Roman"/>
          <w:sz w:val="24"/>
          <w:szCs w:val="24"/>
        </w:rPr>
      </w:pPr>
    </w:p>
    <w:p w14:paraId="4D676CCF" w14:textId="6B4D0956" w:rsidR="00413374" w:rsidDel="004C23C4" w:rsidRDefault="0006389B" w:rsidP="007E3117">
      <w:pPr>
        <w:spacing w:after="0"/>
        <w:rPr>
          <w:del w:id="77" w:author="Jacob Roundy" w:date="2015-04-07T15:58:00Z"/>
          <w:rFonts w:ascii="Times New Roman" w:hAnsi="Times New Roman" w:cs="Times New Roman"/>
          <w:sz w:val="24"/>
          <w:szCs w:val="24"/>
        </w:rPr>
      </w:pPr>
      <w:del w:id="78" w:author="Jacob Roundy" w:date="2015-04-07T15:58:00Z">
        <w:r w:rsidDel="004C23C4">
          <w:rPr>
            <w:rFonts w:ascii="Times New Roman" w:hAnsi="Times New Roman" w:cs="Times New Roman"/>
            <w:sz w:val="24"/>
            <w:szCs w:val="24"/>
          </w:rPr>
          <w:delText>Figure 5</w:delText>
        </w:r>
        <w:r w:rsidR="00413374" w:rsidDel="004C23C4">
          <w:rPr>
            <w:rFonts w:ascii="Times New Roman" w:hAnsi="Times New Roman" w:cs="Times New Roman"/>
            <w:sz w:val="24"/>
            <w:szCs w:val="24"/>
          </w:rPr>
          <w:delText>:</w:delText>
        </w:r>
        <w:r w:rsidR="001740A0" w:rsidDel="004C23C4">
          <w:rPr>
            <w:rFonts w:ascii="Times New Roman" w:hAnsi="Times New Roman" w:cs="Times New Roman"/>
            <w:sz w:val="24"/>
            <w:szCs w:val="24"/>
          </w:rPr>
          <w:delText xml:space="preserve"> </w:delText>
        </w:r>
        <w:r w:rsidR="00D76ECF" w:rsidDel="004C23C4">
          <w:rPr>
            <w:rFonts w:ascii="Times New Roman" w:hAnsi="Times New Roman" w:cs="Times New Roman"/>
            <w:sz w:val="24"/>
            <w:szCs w:val="24"/>
          </w:rPr>
          <w:delText>C</w:delText>
        </w:r>
        <w:r w:rsidR="001740A0" w:rsidDel="004C23C4">
          <w:rPr>
            <w:rFonts w:ascii="Times New Roman" w:hAnsi="Times New Roman" w:cs="Times New Roman"/>
            <w:sz w:val="24"/>
            <w:szCs w:val="24"/>
          </w:rPr>
          <w:delText>offeepot</w:delText>
        </w:r>
        <w:r w:rsidR="00D76ECF" w:rsidDel="004C23C4">
          <w:rPr>
            <w:rFonts w:ascii="Times New Roman" w:hAnsi="Times New Roman" w:cs="Times New Roman"/>
            <w:sz w:val="24"/>
            <w:szCs w:val="24"/>
          </w:rPr>
          <w:delText>.</w:delText>
        </w:r>
      </w:del>
    </w:p>
    <w:p w14:paraId="6687E32B" w14:textId="056C0F7F" w:rsidR="00BE0F53" w:rsidDel="004C23C4" w:rsidRDefault="00BE0F53" w:rsidP="007E3117">
      <w:pPr>
        <w:spacing w:after="0"/>
        <w:rPr>
          <w:del w:id="79" w:author="Jacob Roundy" w:date="2015-04-07T15:58:00Z"/>
          <w:rFonts w:ascii="Times New Roman" w:hAnsi="Times New Roman" w:cs="Times New Roman"/>
          <w:sz w:val="24"/>
          <w:szCs w:val="24"/>
        </w:rPr>
      </w:pPr>
    </w:p>
    <w:p w14:paraId="7A298F0C" w14:textId="66482DD4" w:rsidR="001740A0" w:rsidDel="004C23C4" w:rsidRDefault="0006389B" w:rsidP="007E3117">
      <w:pPr>
        <w:spacing w:after="0"/>
        <w:rPr>
          <w:del w:id="80" w:author="Jacob Roundy" w:date="2015-04-07T15:58:00Z"/>
          <w:rFonts w:ascii="Times New Roman" w:hAnsi="Times New Roman" w:cs="Times New Roman"/>
          <w:sz w:val="24"/>
          <w:szCs w:val="24"/>
        </w:rPr>
      </w:pPr>
      <w:del w:id="81" w:author="Jacob Roundy" w:date="2015-04-07T15:58:00Z">
        <w:r w:rsidDel="004C23C4">
          <w:rPr>
            <w:rFonts w:ascii="Times New Roman" w:hAnsi="Times New Roman" w:cs="Times New Roman"/>
            <w:sz w:val="24"/>
            <w:szCs w:val="24"/>
          </w:rPr>
          <w:delText>Figure 6</w:delText>
        </w:r>
        <w:r w:rsidR="001740A0" w:rsidDel="004C23C4">
          <w:rPr>
            <w:rFonts w:ascii="Times New Roman" w:hAnsi="Times New Roman" w:cs="Times New Roman"/>
            <w:sz w:val="24"/>
            <w:szCs w:val="24"/>
          </w:rPr>
          <w:delText xml:space="preserve">: </w:delText>
        </w:r>
        <w:r w:rsidR="00D76ECF" w:rsidDel="004C23C4">
          <w:rPr>
            <w:rFonts w:ascii="Times New Roman" w:hAnsi="Times New Roman" w:cs="Times New Roman"/>
            <w:sz w:val="24"/>
            <w:szCs w:val="24"/>
          </w:rPr>
          <w:delText>B</w:delText>
        </w:r>
        <w:r w:rsidR="001740A0" w:rsidDel="004C23C4">
          <w:rPr>
            <w:rFonts w:ascii="Times New Roman" w:hAnsi="Times New Roman" w:cs="Times New Roman"/>
            <w:sz w:val="24"/>
            <w:szCs w:val="24"/>
          </w:rPr>
          <w:delText>irdfeeder</w:delText>
        </w:r>
        <w:r w:rsidR="00D76ECF" w:rsidDel="004C23C4">
          <w:rPr>
            <w:rFonts w:ascii="Times New Roman" w:hAnsi="Times New Roman" w:cs="Times New Roman"/>
            <w:sz w:val="24"/>
            <w:szCs w:val="24"/>
          </w:rPr>
          <w:delText>.</w:delText>
        </w:r>
      </w:del>
    </w:p>
    <w:p w14:paraId="7960B2BE" w14:textId="77777777" w:rsidR="00BE0F53" w:rsidRDefault="00BE0F53" w:rsidP="007E3117">
      <w:pPr>
        <w:spacing w:after="0"/>
        <w:rPr>
          <w:rFonts w:ascii="Times New Roman" w:hAnsi="Times New Roman" w:cs="Times New Roman"/>
          <w:sz w:val="24"/>
          <w:szCs w:val="24"/>
        </w:rPr>
      </w:pPr>
    </w:p>
    <w:p w14:paraId="0A05628C" w14:textId="04DD1943" w:rsidR="001740A0" w:rsidRDefault="001740A0" w:rsidP="007E3117">
      <w:pPr>
        <w:spacing w:after="0"/>
        <w:rPr>
          <w:rFonts w:ascii="Times New Roman" w:hAnsi="Times New Roman" w:cs="Times New Roman"/>
          <w:sz w:val="24"/>
          <w:szCs w:val="24"/>
        </w:rPr>
      </w:pPr>
      <w:r>
        <w:rPr>
          <w:rFonts w:ascii="Times New Roman" w:hAnsi="Times New Roman" w:cs="Times New Roman"/>
          <w:sz w:val="24"/>
          <w:szCs w:val="24"/>
        </w:rPr>
        <w:t>Figure</w:t>
      </w:r>
      <w:r w:rsidR="0006389B">
        <w:rPr>
          <w:rFonts w:ascii="Times New Roman" w:hAnsi="Times New Roman" w:cs="Times New Roman"/>
          <w:sz w:val="24"/>
          <w:szCs w:val="24"/>
        </w:rPr>
        <w:t xml:space="preserve"> </w:t>
      </w:r>
      <w:ins w:id="82" w:author="Jacob Roundy" w:date="2015-04-07T15:58:00Z">
        <w:r w:rsidR="004C23C4">
          <w:rPr>
            <w:rFonts w:ascii="Times New Roman" w:hAnsi="Times New Roman" w:cs="Times New Roman"/>
            <w:sz w:val="24"/>
            <w:szCs w:val="24"/>
          </w:rPr>
          <w:t>1</w:t>
        </w:r>
      </w:ins>
      <w:del w:id="83" w:author="Jacob Roundy" w:date="2015-04-07T15:58:00Z">
        <w:r w:rsidR="0006389B" w:rsidDel="004C23C4">
          <w:rPr>
            <w:rFonts w:ascii="Times New Roman" w:hAnsi="Times New Roman" w:cs="Times New Roman"/>
            <w:sz w:val="24"/>
            <w:szCs w:val="24"/>
          </w:rPr>
          <w:delText>7</w:delText>
        </w:r>
      </w:del>
      <w:r>
        <w:rPr>
          <w:rFonts w:ascii="Times New Roman" w:hAnsi="Times New Roman" w:cs="Times New Roman"/>
          <w:sz w:val="24"/>
          <w:szCs w:val="24"/>
        </w:rPr>
        <w:t>: The average tendency for children to resist shifts in category membership. Low numbers indicate that transforming a target’s features change</w:t>
      </w:r>
      <w:r w:rsidR="00D76ECF">
        <w:rPr>
          <w:rFonts w:ascii="Times New Roman" w:hAnsi="Times New Roman" w:cs="Times New Roman"/>
          <w:sz w:val="24"/>
          <w:szCs w:val="24"/>
        </w:rPr>
        <w:t>s</w:t>
      </w:r>
      <w:r>
        <w:rPr>
          <w:rFonts w:ascii="Times New Roman" w:hAnsi="Times New Roman" w:cs="Times New Roman"/>
          <w:sz w:val="24"/>
          <w:szCs w:val="24"/>
        </w:rPr>
        <w:t xml:space="preserve"> its category membership.</w:t>
      </w:r>
    </w:p>
    <w:p w14:paraId="0DB6209B" w14:textId="311ED72A" w:rsidR="00BE0F53" w:rsidDel="004C23C4" w:rsidRDefault="00BE0F53" w:rsidP="007E3117">
      <w:pPr>
        <w:spacing w:after="0"/>
        <w:rPr>
          <w:del w:id="84" w:author="Jacob Roundy" w:date="2015-04-07T15:58:00Z"/>
          <w:rFonts w:ascii="Times New Roman" w:hAnsi="Times New Roman" w:cs="Times New Roman"/>
          <w:sz w:val="24"/>
          <w:szCs w:val="24"/>
        </w:rPr>
      </w:pPr>
    </w:p>
    <w:p w14:paraId="6F07024D" w14:textId="7867F79C" w:rsidR="00EB3470" w:rsidDel="004C23C4" w:rsidRDefault="0006389B" w:rsidP="007E3117">
      <w:pPr>
        <w:spacing w:after="0"/>
        <w:rPr>
          <w:del w:id="85" w:author="Jacob Roundy" w:date="2015-04-07T15:58:00Z"/>
          <w:rFonts w:ascii="Times New Roman" w:hAnsi="Times New Roman" w:cs="Times New Roman"/>
          <w:sz w:val="24"/>
          <w:szCs w:val="24"/>
        </w:rPr>
      </w:pPr>
      <w:del w:id="86" w:author="Jacob Roundy" w:date="2015-04-07T15:58:00Z">
        <w:r w:rsidDel="004C23C4">
          <w:rPr>
            <w:rFonts w:ascii="Times New Roman" w:hAnsi="Times New Roman" w:cs="Times New Roman"/>
            <w:sz w:val="24"/>
            <w:szCs w:val="24"/>
          </w:rPr>
          <w:delText>Figure 8</w:delText>
        </w:r>
        <w:r w:rsidR="00EB3470" w:rsidDel="004C23C4">
          <w:rPr>
            <w:rFonts w:ascii="Times New Roman" w:hAnsi="Times New Roman" w:cs="Times New Roman"/>
            <w:sz w:val="24"/>
            <w:szCs w:val="24"/>
          </w:rPr>
          <w:delText xml:space="preserve">: </w:delText>
        </w:r>
        <w:r w:rsidR="00D76ECF" w:rsidDel="004C23C4">
          <w:rPr>
            <w:rFonts w:ascii="Times New Roman" w:hAnsi="Times New Roman" w:cs="Times New Roman"/>
            <w:sz w:val="24"/>
            <w:szCs w:val="24"/>
          </w:rPr>
          <w:delText>C</w:delText>
        </w:r>
        <w:r w:rsidR="00EB3470" w:rsidDel="004C23C4">
          <w:rPr>
            <w:rFonts w:ascii="Times New Roman" w:hAnsi="Times New Roman" w:cs="Times New Roman"/>
            <w:sz w:val="24"/>
            <w:szCs w:val="24"/>
          </w:rPr>
          <w:delText>at</w:delText>
        </w:r>
        <w:r w:rsidR="00D76ECF" w:rsidDel="004C23C4">
          <w:rPr>
            <w:rFonts w:ascii="Times New Roman" w:hAnsi="Times New Roman" w:cs="Times New Roman"/>
            <w:sz w:val="24"/>
            <w:szCs w:val="24"/>
          </w:rPr>
          <w:delText>.</w:delText>
        </w:r>
      </w:del>
    </w:p>
    <w:p w14:paraId="1983C538" w14:textId="77777777" w:rsidR="001740A0" w:rsidRPr="00413374" w:rsidRDefault="001740A0" w:rsidP="007E3117">
      <w:pPr>
        <w:spacing w:after="0"/>
        <w:rPr>
          <w:rFonts w:ascii="Times New Roman" w:hAnsi="Times New Roman" w:cs="Times New Roman"/>
          <w:sz w:val="24"/>
          <w:szCs w:val="24"/>
        </w:rPr>
      </w:pPr>
    </w:p>
    <w:p w14:paraId="226194E4" w14:textId="478D831C" w:rsidR="005560E0" w:rsidRPr="00C7625C" w:rsidRDefault="005560E0" w:rsidP="007E3117">
      <w:pPr>
        <w:spacing w:after="0"/>
        <w:rPr>
          <w:rFonts w:ascii="Times New Roman" w:hAnsi="Times New Roman" w:cs="Times New Roman"/>
          <w:sz w:val="24"/>
          <w:szCs w:val="24"/>
        </w:rPr>
      </w:pPr>
      <w:r w:rsidRPr="007E3117">
        <w:rPr>
          <w:rFonts w:ascii="Times New Roman" w:hAnsi="Times New Roman" w:cs="Times New Roman"/>
          <w:b/>
          <w:sz w:val="28"/>
          <w:szCs w:val="24"/>
        </w:rPr>
        <w:t>References</w:t>
      </w:r>
      <w:r w:rsidR="00BE0F53">
        <w:rPr>
          <w:rFonts w:ascii="Times New Roman" w:hAnsi="Times New Roman" w:cs="Times New Roman"/>
          <w:b/>
          <w:sz w:val="28"/>
          <w:szCs w:val="24"/>
        </w:rPr>
        <w:t>:</w:t>
      </w:r>
    </w:p>
    <w:p w14:paraId="593971DA" w14:textId="2109D2CB" w:rsidR="000D7048" w:rsidRDefault="00CE75D4" w:rsidP="007E3117">
      <w:pPr>
        <w:widowControl w:val="0"/>
        <w:autoSpaceDE w:val="0"/>
        <w:autoSpaceDN w:val="0"/>
        <w:adjustRightInd w:val="0"/>
        <w:spacing w:after="0" w:line="240" w:lineRule="auto"/>
        <w:rPr>
          <w:ins w:id="87" w:author="Nick Noles" w:date="2015-04-06T10:56:00Z"/>
          <w:rFonts w:ascii="Times" w:hAnsi="Times" w:cs="Times"/>
        </w:rPr>
      </w:pPr>
      <w:r>
        <w:rPr>
          <w:rFonts w:ascii="Times" w:hAnsi="Times" w:cs="Times"/>
        </w:rPr>
        <w:t>Keil, F.C. (1989</w:t>
      </w:r>
      <w:r w:rsidR="000D7048">
        <w:rPr>
          <w:rFonts w:ascii="Times" w:hAnsi="Times" w:cs="Times"/>
        </w:rPr>
        <w:t xml:space="preserve">). </w:t>
      </w:r>
      <w:r w:rsidR="000D7048">
        <w:rPr>
          <w:rFonts w:ascii="Times" w:hAnsi="Times" w:cs="Times"/>
          <w:i/>
        </w:rPr>
        <w:t xml:space="preserve">Concepts, </w:t>
      </w:r>
      <w:r w:rsidR="00057476">
        <w:rPr>
          <w:rFonts w:ascii="Times" w:hAnsi="Times" w:cs="Times"/>
          <w:i/>
        </w:rPr>
        <w:t>K</w:t>
      </w:r>
      <w:r w:rsidR="000D7048">
        <w:rPr>
          <w:rFonts w:ascii="Times" w:hAnsi="Times" w:cs="Times"/>
          <w:i/>
        </w:rPr>
        <w:t xml:space="preserve">inds, and </w:t>
      </w:r>
      <w:r w:rsidR="00057476">
        <w:rPr>
          <w:rFonts w:ascii="Times" w:hAnsi="Times" w:cs="Times"/>
          <w:i/>
        </w:rPr>
        <w:t>C</w:t>
      </w:r>
      <w:r w:rsidR="000D7048">
        <w:rPr>
          <w:rFonts w:ascii="Times" w:hAnsi="Times" w:cs="Times"/>
          <w:i/>
        </w:rPr>
        <w:t xml:space="preserve">ognitive </w:t>
      </w:r>
      <w:r w:rsidR="00057476">
        <w:rPr>
          <w:rFonts w:ascii="Times" w:hAnsi="Times" w:cs="Times"/>
          <w:i/>
        </w:rPr>
        <w:t>D</w:t>
      </w:r>
      <w:r w:rsidR="000D7048">
        <w:rPr>
          <w:rFonts w:ascii="Times" w:hAnsi="Times" w:cs="Times"/>
          <w:i/>
        </w:rPr>
        <w:t>evelopment</w:t>
      </w:r>
      <w:r w:rsidR="000D7048">
        <w:rPr>
          <w:rFonts w:ascii="Times" w:hAnsi="Times" w:cs="Times"/>
        </w:rPr>
        <w:t>.</w:t>
      </w:r>
      <w:r w:rsidR="00D50324">
        <w:rPr>
          <w:rFonts w:ascii="Times" w:hAnsi="Times" w:cs="Times"/>
        </w:rPr>
        <w:t xml:space="preserve"> MIT Press</w:t>
      </w:r>
      <w:r w:rsidR="00F554AD">
        <w:rPr>
          <w:rFonts w:ascii="Times" w:hAnsi="Times" w:cs="Times"/>
        </w:rPr>
        <w:t>: Cambridge.</w:t>
      </w:r>
    </w:p>
    <w:p w14:paraId="731A6AA0" w14:textId="7A131D8A" w:rsidR="00F75F05" w:rsidDel="00D81A22" w:rsidRDefault="00F75F05" w:rsidP="007E3117">
      <w:pPr>
        <w:widowControl w:val="0"/>
        <w:autoSpaceDE w:val="0"/>
        <w:autoSpaceDN w:val="0"/>
        <w:adjustRightInd w:val="0"/>
        <w:spacing w:after="0" w:line="240" w:lineRule="auto"/>
        <w:rPr>
          <w:del w:id="88" w:author="Jacob Roundy" w:date="2015-04-07T16:08:00Z"/>
          <w:rFonts w:ascii="Times" w:hAnsi="Times" w:cs="Times"/>
          <w:sz w:val="24"/>
        </w:rPr>
      </w:pPr>
    </w:p>
    <w:p w14:paraId="540B3CEB" w14:textId="77777777" w:rsidR="00D81A22" w:rsidRPr="000C3916" w:rsidRDefault="00D81A22" w:rsidP="007E3117">
      <w:pPr>
        <w:widowControl w:val="0"/>
        <w:autoSpaceDE w:val="0"/>
        <w:autoSpaceDN w:val="0"/>
        <w:adjustRightInd w:val="0"/>
        <w:spacing w:after="0" w:line="240" w:lineRule="auto"/>
        <w:rPr>
          <w:ins w:id="89" w:author="Jacob Roundy" w:date="2015-04-07T16:12:00Z"/>
          <w:rFonts w:ascii="Times" w:hAnsi="Times" w:cs="Times"/>
          <w:sz w:val="24"/>
        </w:rPr>
      </w:pPr>
    </w:p>
    <w:p w14:paraId="57795EE1" w14:textId="77777777" w:rsidR="00F75F05" w:rsidRDefault="00F75F05" w:rsidP="007E3117">
      <w:pPr>
        <w:widowControl w:val="0"/>
        <w:autoSpaceDE w:val="0"/>
        <w:autoSpaceDN w:val="0"/>
        <w:adjustRightInd w:val="0"/>
        <w:spacing w:after="0" w:line="240" w:lineRule="auto"/>
        <w:rPr>
          <w:ins w:id="90" w:author="Nick Noles" w:date="2015-04-06T10:56:00Z"/>
          <w:rFonts w:ascii="Times" w:hAnsi="Times" w:cs="Times"/>
        </w:rPr>
      </w:pPr>
    </w:p>
    <w:p w14:paraId="6639C729" w14:textId="5D5E55D3" w:rsidR="00F75F05" w:rsidRPr="00D81A22" w:rsidRDefault="00F75F05" w:rsidP="007E3117">
      <w:pPr>
        <w:widowControl w:val="0"/>
        <w:autoSpaceDE w:val="0"/>
        <w:autoSpaceDN w:val="0"/>
        <w:adjustRightInd w:val="0"/>
        <w:spacing w:after="0" w:line="240" w:lineRule="auto"/>
        <w:rPr>
          <w:ins w:id="91" w:author="Nick Noles" w:date="2015-04-06T10:56:00Z"/>
          <w:rFonts w:ascii="Times New Roman" w:hAnsi="Times New Roman" w:cs="Times New Roman"/>
          <w:sz w:val="28"/>
        </w:rPr>
      </w:pPr>
      <w:ins w:id="92" w:author="Nick Noles" w:date="2015-04-06T10:56:00Z">
        <w:r w:rsidRPr="00D81A22">
          <w:rPr>
            <w:rFonts w:ascii="Times New Roman" w:hAnsi="Times New Roman" w:cs="Times New Roman"/>
            <w:b/>
            <w:sz w:val="28"/>
          </w:rPr>
          <w:t>Additional Vignettes</w:t>
        </w:r>
      </w:ins>
      <w:ins w:id="93" w:author="Nick Noles" w:date="2015-04-06T10:58:00Z">
        <w:r w:rsidRPr="00D81A22">
          <w:rPr>
            <w:rFonts w:ascii="Times New Roman" w:hAnsi="Times New Roman" w:cs="Times New Roman"/>
            <w:b/>
            <w:sz w:val="28"/>
          </w:rPr>
          <w:t xml:space="preserve"> Topics</w:t>
        </w:r>
      </w:ins>
      <w:ins w:id="94" w:author="Nick Noles" w:date="2015-04-06T10:56:00Z">
        <w:r w:rsidRPr="00D81A22">
          <w:rPr>
            <w:rFonts w:ascii="Times New Roman" w:hAnsi="Times New Roman" w:cs="Times New Roman"/>
            <w:b/>
            <w:sz w:val="28"/>
          </w:rPr>
          <w:t>:</w:t>
        </w:r>
      </w:ins>
    </w:p>
    <w:p w14:paraId="4D7EB747" w14:textId="752ACE73" w:rsidR="00F75F05" w:rsidRPr="00D81A22" w:rsidRDefault="00F75F05" w:rsidP="007E3117">
      <w:pPr>
        <w:widowControl w:val="0"/>
        <w:autoSpaceDE w:val="0"/>
        <w:autoSpaceDN w:val="0"/>
        <w:adjustRightInd w:val="0"/>
        <w:spacing w:after="0" w:line="240" w:lineRule="auto"/>
        <w:rPr>
          <w:ins w:id="95" w:author="Nick Noles" w:date="2015-04-06T10:58:00Z"/>
          <w:rFonts w:ascii="Times New Roman" w:hAnsi="Times New Roman" w:cs="Times New Roman"/>
          <w:sz w:val="24"/>
        </w:rPr>
      </w:pPr>
      <w:ins w:id="96" w:author="Nick Noles" w:date="2015-04-06T10:58:00Z">
        <w:r w:rsidRPr="00D81A22">
          <w:rPr>
            <w:rFonts w:ascii="Times New Roman" w:hAnsi="Times New Roman" w:cs="Times New Roman"/>
            <w:sz w:val="24"/>
          </w:rPr>
          <w:t>Sheep/Goat</w:t>
        </w:r>
      </w:ins>
    </w:p>
    <w:p w14:paraId="070F688E" w14:textId="392963F8" w:rsidR="00F75F05" w:rsidRPr="00D81A22" w:rsidRDefault="00F75F05" w:rsidP="007E3117">
      <w:pPr>
        <w:widowControl w:val="0"/>
        <w:autoSpaceDE w:val="0"/>
        <w:autoSpaceDN w:val="0"/>
        <w:adjustRightInd w:val="0"/>
        <w:spacing w:after="0" w:line="240" w:lineRule="auto"/>
        <w:rPr>
          <w:ins w:id="97" w:author="Nick Noles" w:date="2015-04-06T10:58:00Z"/>
          <w:rFonts w:ascii="Times New Roman" w:hAnsi="Times New Roman" w:cs="Times New Roman"/>
          <w:sz w:val="24"/>
        </w:rPr>
      </w:pPr>
      <w:ins w:id="98" w:author="Nick Noles" w:date="2015-04-06T10:58:00Z">
        <w:r w:rsidRPr="00D81A22">
          <w:rPr>
            <w:rFonts w:ascii="Times New Roman" w:hAnsi="Times New Roman" w:cs="Times New Roman"/>
            <w:sz w:val="24"/>
          </w:rPr>
          <w:t>Horse/Zebra</w:t>
        </w:r>
      </w:ins>
    </w:p>
    <w:p w14:paraId="063EFAD5" w14:textId="32C5B2A1" w:rsidR="00F75F05" w:rsidRPr="00D81A22" w:rsidRDefault="00F75F05" w:rsidP="007E3117">
      <w:pPr>
        <w:widowControl w:val="0"/>
        <w:autoSpaceDE w:val="0"/>
        <w:autoSpaceDN w:val="0"/>
        <w:adjustRightInd w:val="0"/>
        <w:spacing w:after="0" w:line="240" w:lineRule="auto"/>
        <w:rPr>
          <w:ins w:id="99" w:author="Nick Noles" w:date="2015-04-06T10:58:00Z"/>
          <w:rFonts w:ascii="Times New Roman" w:hAnsi="Times New Roman" w:cs="Times New Roman"/>
          <w:sz w:val="24"/>
        </w:rPr>
      </w:pPr>
      <w:ins w:id="100" w:author="Nick Noles" w:date="2015-04-06T10:58:00Z">
        <w:r w:rsidRPr="00D81A22">
          <w:rPr>
            <w:rFonts w:ascii="Times New Roman" w:hAnsi="Times New Roman" w:cs="Times New Roman"/>
            <w:sz w:val="24"/>
          </w:rPr>
          <w:t>Diamond/Pearl</w:t>
        </w:r>
      </w:ins>
    </w:p>
    <w:p w14:paraId="62BF4FD7" w14:textId="77777777" w:rsidR="00F75F05" w:rsidRPr="00D81A22" w:rsidRDefault="00F75F05" w:rsidP="007E3117">
      <w:pPr>
        <w:widowControl w:val="0"/>
        <w:autoSpaceDE w:val="0"/>
        <w:autoSpaceDN w:val="0"/>
        <w:adjustRightInd w:val="0"/>
        <w:spacing w:after="0" w:line="240" w:lineRule="auto"/>
        <w:rPr>
          <w:ins w:id="101" w:author="Nick Noles" w:date="2015-04-06T10:58:00Z"/>
          <w:rFonts w:ascii="Times New Roman" w:hAnsi="Times New Roman" w:cs="Times New Roman"/>
          <w:sz w:val="24"/>
        </w:rPr>
      </w:pPr>
      <w:ins w:id="102" w:author="Nick Noles" w:date="2015-04-06T10:58:00Z">
        <w:r w:rsidRPr="00D81A22">
          <w:rPr>
            <w:rFonts w:ascii="Times New Roman" w:hAnsi="Times New Roman" w:cs="Times New Roman"/>
            <w:sz w:val="24"/>
          </w:rPr>
          <w:t>Lead/Gold</w:t>
        </w:r>
      </w:ins>
    </w:p>
    <w:p w14:paraId="03ECE97A" w14:textId="5B5815D6" w:rsidR="00F75F05" w:rsidRPr="00D81A22" w:rsidRDefault="00F75F05" w:rsidP="007E3117">
      <w:pPr>
        <w:widowControl w:val="0"/>
        <w:autoSpaceDE w:val="0"/>
        <w:autoSpaceDN w:val="0"/>
        <w:adjustRightInd w:val="0"/>
        <w:spacing w:after="0" w:line="240" w:lineRule="auto"/>
        <w:rPr>
          <w:ins w:id="103" w:author="Nick Noles" w:date="2015-04-06T10:58:00Z"/>
          <w:rFonts w:ascii="Times New Roman" w:hAnsi="Times New Roman" w:cs="Times New Roman"/>
          <w:sz w:val="24"/>
        </w:rPr>
      </w:pPr>
      <w:ins w:id="104" w:author="Nick Noles" w:date="2015-04-06T10:58:00Z">
        <w:r w:rsidRPr="00D81A22">
          <w:rPr>
            <w:rFonts w:ascii="Times New Roman" w:hAnsi="Times New Roman" w:cs="Times New Roman"/>
            <w:sz w:val="24"/>
          </w:rPr>
          <w:t>Grapefruit/Orange</w:t>
        </w:r>
      </w:ins>
    </w:p>
    <w:p w14:paraId="3B0C20EE" w14:textId="4A613D2E" w:rsidR="00F75F05" w:rsidRPr="00D81A22" w:rsidRDefault="00F75F05" w:rsidP="007E3117">
      <w:pPr>
        <w:widowControl w:val="0"/>
        <w:autoSpaceDE w:val="0"/>
        <w:autoSpaceDN w:val="0"/>
        <w:adjustRightInd w:val="0"/>
        <w:spacing w:after="0" w:line="240" w:lineRule="auto"/>
        <w:rPr>
          <w:ins w:id="105" w:author="Nick Noles" w:date="2015-04-06T10:58:00Z"/>
          <w:rFonts w:ascii="Times New Roman" w:hAnsi="Times New Roman" w:cs="Times New Roman"/>
          <w:sz w:val="24"/>
        </w:rPr>
      </w:pPr>
    </w:p>
    <w:p w14:paraId="5D4AA89A" w14:textId="0630A1F9" w:rsidR="00F75F05" w:rsidRPr="00D81A22" w:rsidRDefault="00F75F05" w:rsidP="007E3117">
      <w:pPr>
        <w:widowControl w:val="0"/>
        <w:autoSpaceDE w:val="0"/>
        <w:autoSpaceDN w:val="0"/>
        <w:adjustRightInd w:val="0"/>
        <w:spacing w:after="0" w:line="240" w:lineRule="auto"/>
        <w:rPr>
          <w:ins w:id="106" w:author="Nick Noles" w:date="2015-04-06T10:58:00Z"/>
          <w:rFonts w:ascii="Times New Roman" w:hAnsi="Times New Roman" w:cs="Times New Roman"/>
          <w:sz w:val="24"/>
        </w:rPr>
      </w:pPr>
      <w:ins w:id="107" w:author="Nick Noles" w:date="2015-04-06T10:58:00Z">
        <w:r w:rsidRPr="00D81A22">
          <w:rPr>
            <w:rFonts w:ascii="Times New Roman" w:hAnsi="Times New Roman" w:cs="Times New Roman"/>
            <w:sz w:val="24"/>
          </w:rPr>
          <w:t>Kitchen pipe/Flute</w:t>
        </w:r>
      </w:ins>
    </w:p>
    <w:p w14:paraId="14331170" w14:textId="7554251A" w:rsidR="00F75F05" w:rsidRPr="00D81A22" w:rsidRDefault="00F75F05" w:rsidP="007E3117">
      <w:pPr>
        <w:widowControl w:val="0"/>
        <w:autoSpaceDE w:val="0"/>
        <w:autoSpaceDN w:val="0"/>
        <w:adjustRightInd w:val="0"/>
        <w:spacing w:after="0" w:line="240" w:lineRule="auto"/>
        <w:rPr>
          <w:ins w:id="108" w:author="Nick Noles" w:date="2015-04-06T10:59:00Z"/>
          <w:rFonts w:ascii="Times New Roman" w:hAnsi="Times New Roman" w:cs="Times New Roman"/>
          <w:sz w:val="24"/>
        </w:rPr>
      </w:pPr>
      <w:ins w:id="109" w:author="Nick Noles" w:date="2015-04-06T10:59:00Z">
        <w:r w:rsidRPr="00D81A22">
          <w:rPr>
            <w:rFonts w:ascii="Times New Roman" w:hAnsi="Times New Roman" w:cs="Times New Roman"/>
            <w:sz w:val="24"/>
          </w:rPr>
          <w:t xml:space="preserve">Playing </w:t>
        </w:r>
      </w:ins>
      <w:ins w:id="110" w:author="Jacob Roundy" w:date="2015-04-07T16:13:00Z">
        <w:r w:rsidR="00D81A22">
          <w:rPr>
            <w:rFonts w:ascii="Times New Roman" w:hAnsi="Times New Roman" w:cs="Times New Roman"/>
            <w:sz w:val="24"/>
          </w:rPr>
          <w:t>c</w:t>
        </w:r>
      </w:ins>
      <w:ins w:id="111" w:author="Nick Noles" w:date="2015-04-06T10:59:00Z">
        <w:del w:id="112" w:author="Jacob Roundy" w:date="2015-04-07T16:13:00Z">
          <w:r w:rsidRPr="00D81A22" w:rsidDel="00D81A22">
            <w:rPr>
              <w:rFonts w:ascii="Times New Roman" w:hAnsi="Times New Roman" w:cs="Times New Roman"/>
              <w:sz w:val="24"/>
            </w:rPr>
            <w:delText>C</w:delText>
          </w:r>
        </w:del>
        <w:r w:rsidRPr="00D81A22">
          <w:rPr>
            <w:rFonts w:ascii="Times New Roman" w:hAnsi="Times New Roman" w:cs="Times New Roman"/>
            <w:sz w:val="24"/>
          </w:rPr>
          <w:t xml:space="preserve">ards/Toilet </w:t>
        </w:r>
        <w:del w:id="113" w:author="Jacob Roundy" w:date="2015-04-07T16:25:00Z">
          <w:r w:rsidRPr="00D81A22" w:rsidDel="00920695">
            <w:rPr>
              <w:rFonts w:ascii="Times New Roman" w:hAnsi="Times New Roman" w:cs="Times New Roman"/>
              <w:sz w:val="24"/>
            </w:rPr>
            <w:delText>P</w:delText>
          </w:r>
        </w:del>
      </w:ins>
      <w:ins w:id="114" w:author="Jacob Roundy" w:date="2015-04-07T16:25:00Z">
        <w:r w:rsidR="00920695">
          <w:rPr>
            <w:rFonts w:ascii="Times New Roman" w:hAnsi="Times New Roman" w:cs="Times New Roman"/>
            <w:sz w:val="24"/>
          </w:rPr>
          <w:t>p</w:t>
        </w:r>
      </w:ins>
      <w:ins w:id="115" w:author="Nick Noles" w:date="2015-04-06T10:59:00Z">
        <w:r w:rsidRPr="00D81A22">
          <w:rPr>
            <w:rFonts w:ascii="Times New Roman" w:hAnsi="Times New Roman" w:cs="Times New Roman"/>
            <w:sz w:val="24"/>
          </w:rPr>
          <w:t>aper</w:t>
        </w:r>
      </w:ins>
    </w:p>
    <w:p w14:paraId="12C28E59" w14:textId="320CDBAF" w:rsidR="00F75F05" w:rsidRPr="00D81A22" w:rsidRDefault="00F75F05" w:rsidP="007E3117">
      <w:pPr>
        <w:widowControl w:val="0"/>
        <w:autoSpaceDE w:val="0"/>
        <w:autoSpaceDN w:val="0"/>
        <w:adjustRightInd w:val="0"/>
        <w:spacing w:after="0" w:line="240" w:lineRule="auto"/>
        <w:rPr>
          <w:ins w:id="116" w:author="Nick Noles" w:date="2015-04-06T10:59:00Z"/>
          <w:rFonts w:ascii="Times New Roman" w:hAnsi="Times New Roman" w:cs="Times New Roman"/>
          <w:sz w:val="24"/>
        </w:rPr>
      </w:pPr>
      <w:ins w:id="117" w:author="Nick Noles" w:date="2015-04-06T10:59:00Z">
        <w:r w:rsidRPr="00D81A22">
          <w:rPr>
            <w:rFonts w:ascii="Times New Roman" w:hAnsi="Times New Roman" w:cs="Times New Roman"/>
            <w:sz w:val="24"/>
          </w:rPr>
          <w:t xml:space="preserve">Plastic </w:t>
        </w:r>
      </w:ins>
      <w:ins w:id="118" w:author="Jacob Roundy" w:date="2015-04-07T16:13:00Z">
        <w:r w:rsidR="00D81A22">
          <w:rPr>
            <w:rFonts w:ascii="Times New Roman" w:hAnsi="Times New Roman" w:cs="Times New Roman"/>
            <w:sz w:val="24"/>
          </w:rPr>
          <w:t>m</w:t>
        </w:r>
      </w:ins>
      <w:ins w:id="119" w:author="Nick Noles" w:date="2015-04-06T10:59:00Z">
        <w:del w:id="120" w:author="Jacob Roundy" w:date="2015-04-07T16:13:00Z">
          <w:r w:rsidRPr="00D81A22" w:rsidDel="00D81A22">
            <w:rPr>
              <w:rFonts w:ascii="Times New Roman" w:hAnsi="Times New Roman" w:cs="Times New Roman"/>
              <w:sz w:val="24"/>
            </w:rPr>
            <w:delText>M</w:delText>
          </w:r>
        </w:del>
        <w:r w:rsidRPr="00D81A22">
          <w:rPr>
            <w:rFonts w:ascii="Times New Roman" w:hAnsi="Times New Roman" w:cs="Times New Roman"/>
            <w:sz w:val="24"/>
          </w:rPr>
          <w:t xml:space="preserve">ilk </w:t>
        </w:r>
      </w:ins>
      <w:ins w:id="121" w:author="Jacob Roundy" w:date="2015-04-07T16:13:00Z">
        <w:r w:rsidR="00D81A22">
          <w:rPr>
            <w:rFonts w:ascii="Times New Roman" w:hAnsi="Times New Roman" w:cs="Times New Roman"/>
            <w:sz w:val="24"/>
          </w:rPr>
          <w:t>b</w:t>
        </w:r>
      </w:ins>
      <w:ins w:id="122" w:author="Nick Noles" w:date="2015-04-06T10:59:00Z">
        <w:del w:id="123" w:author="Jacob Roundy" w:date="2015-04-07T16:13:00Z">
          <w:r w:rsidRPr="00D81A22" w:rsidDel="00D81A22">
            <w:rPr>
              <w:rFonts w:ascii="Times New Roman" w:hAnsi="Times New Roman" w:cs="Times New Roman"/>
              <w:sz w:val="24"/>
            </w:rPr>
            <w:delText>B</w:delText>
          </w:r>
        </w:del>
        <w:r w:rsidRPr="00D81A22">
          <w:rPr>
            <w:rFonts w:ascii="Times New Roman" w:hAnsi="Times New Roman" w:cs="Times New Roman"/>
            <w:sz w:val="24"/>
          </w:rPr>
          <w:t>ottle/</w:t>
        </w:r>
        <w:del w:id="124" w:author="Jacob Roundy" w:date="2015-04-07T16:08:00Z">
          <w:r w:rsidRPr="00D81A22" w:rsidDel="004C23C4">
            <w:rPr>
              <w:rFonts w:ascii="Times New Roman" w:hAnsi="Times New Roman" w:cs="Times New Roman"/>
              <w:sz w:val="24"/>
            </w:rPr>
            <w:delText>Flipflops</w:delText>
          </w:r>
        </w:del>
      </w:ins>
      <w:ins w:id="125" w:author="Jacob Roundy" w:date="2015-04-07T16:08:00Z">
        <w:r w:rsidR="004C23C4" w:rsidRPr="00D81A22">
          <w:rPr>
            <w:rFonts w:ascii="Times New Roman" w:hAnsi="Times New Roman" w:cs="Times New Roman"/>
            <w:sz w:val="24"/>
          </w:rPr>
          <w:t>Flip-flops</w:t>
        </w:r>
      </w:ins>
    </w:p>
    <w:p w14:paraId="224945F5" w14:textId="4E2CEE38" w:rsidR="00F75F05" w:rsidRPr="00D81A22" w:rsidRDefault="00F75F05" w:rsidP="007E3117">
      <w:pPr>
        <w:widowControl w:val="0"/>
        <w:autoSpaceDE w:val="0"/>
        <w:autoSpaceDN w:val="0"/>
        <w:adjustRightInd w:val="0"/>
        <w:spacing w:after="0" w:line="240" w:lineRule="auto"/>
        <w:rPr>
          <w:ins w:id="126" w:author="Nick Noles" w:date="2015-04-06T10:59:00Z"/>
          <w:rFonts w:ascii="Times New Roman" w:hAnsi="Times New Roman" w:cs="Times New Roman"/>
          <w:sz w:val="24"/>
        </w:rPr>
      </w:pPr>
      <w:ins w:id="127" w:author="Nick Noles" w:date="2015-04-06T10:59:00Z">
        <w:r w:rsidRPr="00D81A22">
          <w:rPr>
            <w:rFonts w:ascii="Times New Roman" w:hAnsi="Times New Roman" w:cs="Times New Roman"/>
            <w:sz w:val="24"/>
          </w:rPr>
          <w:t>Garbage can/</w:t>
        </w:r>
      </w:ins>
      <w:ins w:id="128" w:author="Jacob Roundy" w:date="2015-04-07T16:13:00Z">
        <w:r w:rsidR="00D81A22">
          <w:rPr>
            <w:rFonts w:ascii="Times New Roman" w:hAnsi="Times New Roman" w:cs="Times New Roman"/>
            <w:sz w:val="24"/>
          </w:rPr>
          <w:t>C</w:t>
        </w:r>
      </w:ins>
      <w:ins w:id="129" w:author="Nick Noles" w:date="2015-04-06T10:59:00Z">
        <w:del w:id="130" w:author="Jacob Roundy" w:date="2015-04-07T16:13:00Z">
          <w:r w:rsidRPr="00D81A22" w:rsidDel="00D81A22">
            <w:rPr>
              <w:rFonts w:ascii="Times New Roman" w:hAnsi="Times New Roman" w:cs="Times New Roman"/>
              <w:sz w:val="24"/>
            </w:rPr>
            <w:delText>c</w:delText>
          </w:r>
        </w:del>
        <w:r w:rsidRPr="00D81A22">
          <w:rPr>
            <w:rFonts w:ascii="Times New Roman" w:hAnsi="Times New Roman" w:cs="Times New Roman"/>
            <w:sz w:val="24"/>
          </w:rPr>
          <w:t>hair</w:t>
        </w:r>
      </w:ins>
    </w:p>
    <w:p w14:paraId="52D651DE" w14:textId="2CBBB4EF" w:rsidR="00F75F05" w:rsidRPr="00D81A22" w:rsidRDefault="00F75F05" w:rsidP="007E3117">
      <w:pPr>
        <w:widowControl w:val="0"/>
        <w:autoSpaceDE w:val="0"/>
        <w:autoSpaceDN w:val="0"/>
        <w:adjustRightInd w:val="0"/>
        <w:spacing w:after="0" w:line="240" w:lineRule="auto"/>
        <w:rPr>
          <w:ins w:id="131" w:author="Nick Noles" w:date="2015-04-06T10:59:00Z"/>
          <w:rFonts w:ascii="Times New Roman" w:hAnsi="Times New Roman" w:cs="Times New Roman"/>
          <w:sz w:val="24"/>
        </w:rPr>
      </w:pPr>
      <w:ins w:id="132" w:author="Nick Noles" w:date="2015-04-06T10:59:00Z">
        <w:r w:rsidRPr="00D81A22">
          <w:rPr>
            <w:rFonts w:ascii="Times New Roman" w:hAnsi="Times New Roman" w:cs="Times New Roman"/>
            <w:sz w:val="24"/>
          </w:rPr>
          <w:t>Bobby pin/</w:t>
        </w:r>
      </w:ins>
      <w:ins w:id="133" w:author="Jacob Roundy" w:date="2015-04-07T16:13:00Z">
        <w:r w:rsidR="00D81A22">
          <w:rPr>
            <w:rFonts w:ascii="Times New Roman" w:hAnsi="Times New Roman" w:cs="Times New Roman"/>
            <w:sz w:val="24"/>
          </w:rPr>
          <w:t>N</w:t>
        </w:r>
      </w:ins>
      <w:ins w:id="134" w:author="Nick Noles" w:date="2015-04-06T10:59:00Z">
        <w:del w:id="135" w:author="Jacob Roundy" w:date="2015-04-07T16:13:00Z">
          <w:r w:rsidRPr="00D81A22" w:rsidDel="00D81A22">
            <w:rPr>
              <w:rFonts w:ascii="Times New Roman" w:hAnsi="Times New Roman" w:cs="Times New Roman"/>
              <w:sz w:val="24"/>
            </w:rPr>
            <w:delText>n</w:delText>
          </w:r>
        </w:del>
        <w:r w:rsidRPr="00D81A22">
          <w:rPr>
            <w:rFonts w:ascii="Times New Roman" w:hAnsi="Times New Roman" w:cs="Times New Roman"/>
            <w:sz w:val="24"/>
          </w:rPr>
          <w:t>eedle</w:t>
        </w:r>
      </w:ins>
    </w:p>
    <w:p w14:paraId="0946EAFA" w14:textId="2ACBE7F2" w:rsidR="00F75F05" w:rsidRPr="00D81A22" w:rsidDel="004C23C4" w:rsidRDefault="00F75F05" w:rsidP="007E3117">
      <w:pPr>
        <w:widowControl w:val="0"/>
        <w:autoSpaceDE w:val="0"/>
        <w:autoSpaceDN w:val="0"/>
        <w:adjustRightInd w:val="0"/>
        <w:spacing w:after="0" w:line="240" w:lineRule="auto"/>
        <w:rPr>
          <w:ins w:id="136" w:author="Nick Noles" w:date="2015-04-06T10:58:00Z"/>
          <w:del w:id="137" w:author="Jacob Roundy" w:date="2015-04-07T16:08:00Z"/>
          <w:rFonts w:ascii="Times New Roman" w:hAnsi="Times New Roman" w:cs="Times New Roman"/>
          <w:sz w:val="24"/>
        </w:rPr>
      </w:pPr>
      <w:ins w:id="138" w:author="Nick Noles" w:date="2015-04-06T10:59:00Z">
        <w:r w:rsidRPr="00D81A22">
          <w:rPr>
            <w:rFonts w:ascii="Times New Roman" w:hAnsi="Times New Roman" w:cs="Times New Roman"/>
            <w:sz w:val="24"/>
          </w:rPr>
          <w:t>Tie/Shoelace</w:t>
        </w:r>
      </w:ins>
    </w:p>
    <w:p w14:paraId="6562A500" w14:textId="77777777" w:rsidR="00F75F05" w:rsidDel="004C23C4" w:rsidRDefault="00F75F05" w:rsidP="007E3117">
      <w:pPr>
        <w:widowControl w:val="0"/>
        <w:autoSpaceDE w:val="0"/>
        <w:autoSpaceDN w:val="0"/>
        <w:adjustRightInd w:val="0"/>
        <w:spacing w:after="0" w:line="240" w:lineRule="auto"/>
        <w:rPr>
          <w:ins w:id="139" w:author="Nick Noles" w:date="2015-04-06T10:56:00Z"/>
          <w:del w:id="140" w:author="Jacob Roundy" w:date="2015-04-07T16:08:00Z"/>
          <w:rFonts w:ascii="Times" w:hAnsi="Times" w:cs="Times"/>
        </w:rPr>
      </w:pPr>
    </w:p>
    <w:p w14:paraId="1149F590" w14:textId="77777777" w:rsidR="00F75F05" w:rsidRPr="00F75F05" w:rsidRDefault="00F75F05" w:rsidP="007E3117">
      <w:pPr>
        <w:widowControl w:val="0"/>
        <w:autoSpaceDE w:val="0"/>
        <w:autoSpaceDN w:val="0"/>
        <w:adjustRightInd w:val="0"/>
        <w:spacing w:after="0" w:line="240" w:lineRule="auto"/>
        <w:rPr>
          <w:rFonts w:ascii="Times" w:hAnsi="Times" w:cs="Times"/>
        </w:rPr>
      </w:pPr>
    </w:p>
    <w:sectPr w:rsidR="00F75F05" w:rsidRPr="00F75F0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Nick Noles" w:date="2015-04-01T11:50:00Z" w:initials="NN">
    <w:p w14:paraId="77AE04B4" w14:textId="3C5A8E77" w:rsidR="00391B67" w:rsidRDefault="00391B67">
      <w:pPr>
        <w:pStyle w:val="CommentText"/>
      </w:pPr>
      <w:r>
        <w:rPr>
          <w:rStyle w:val="CommentReference"/>
        </w:rPr>
        <w:annotationRef/>
      </w:r>
      <w:r>
        <w:t>For the purpose of the video, it is our expectation that only two vignettes (raccoon to skunk and coffeepot to bird feeder – the two we described in detail) would be shown. It sounds like Dennis is interested in illustrating more than the examples that we presented. We added a list of the vignettes at the end of the document with the descriptions of the transformations used in the original studies for reference. We don’t have a strong intuition about how many should be included or how hard they are to generate, so we’ll just put this information there for whomever to use.</w:t>
      </w:r>
    </w:p>
  </w:comment>
  <w:comment w:id="3" w:author="Dennis McGonagle" w:date="2015-03-13T15:07:00Z" w:initials="DM">
    <w:p w14:paraId="1DB0C69F" w14:textId="0045BF72" w:rsidR="00391B67" w:rsidRDefault="00391B67">
      <w:pPr>
        <w:pStyle w:val="CommentText"/>
      </w:pPr>
      <w:r>
        <w:rPr>
          <w:rStyle w:val="CommentReference"/>
        </w:rPr>
        <w:annotationRef/>
      </w:r>
      <w:r>
        <w:t xml:space="preserve">Jacob references this in the legend, but images 1-6 are all stock, and before we go and download (pay) for them, we wanted to make sure they’d be used. Please let us know how you want us to proceed. </w:t>
      </w:r>
    </w:p>
  </w:comment>
  <w:comment w:id="4" w:author="Nick Noles" w:date="2015-04-01T11:51:00Z" w:initials="NN">
    <w:p w14:paraId="69F777A2" w14:textId="132A8D76" w:rsidR="00391B67" w:rsidRDefault="00391B67">
      <w:pPr>
        <w:pStyle w:val="CommentText"/>
      </w:pPr>
      <w:r>
        <w:rPr>
          <w:rStyle w:val="CommentReference"/>
        </w:rPr>
        <w:annotationRef/>
      </w:r>
      <w:r>
        <w:t>We added these to provide a variety of images for the</w:t>
      </w:r>
      <w:r w:rsidR="00364001">
        <w:t xml:space="preserve"> JOVE production folks to use i</w:t>
      </w:r>
      <w:r>
        <w:t>n supporting dialogue about the study. However, since it sounds like they may be illustrated instead, then that number can shrink or grow based on scripting. We’re happy to defer to the professionals.</w:t>
      </w:r>
    </w:p>
  </w:comment>
  <w:comment w:id="5" w:author="Jessica Stanis" w:date="2015-03-18T16:48:00Z" w:initials="JS">
    <w:p w14:paraId="38706FAE" w14:textId="115A73B2" w:rsidR="00391B67" w:rsidRDefault="00391B67">
      <w:pPr>
        <w:pStyle w:val="CommentText"/>
      </w:pPr>
      <w:r>
        <w:rPr>
          <w:rStyle w:val="CommentReference"/>
        </w:rPr>
        <w:annotationRef/>
      </w:r>
      <w:r>
        <w:t>I don’t think it’s necessary to include the photos referenced as figures. We will illustrate them for the transformation animations.</w:t>
      </w:r>
    </w:p>
  </w:comment>
  <w:comment w:id="8" w:author="Dennis McGonagle" w:date="2015-03-13T15:11:00Z" w:initials="DM">
    <w:p w14:paraId="1725F39E" w14:textId="266001E7" w:rsidR="00391B67" w:rsidRDefault="00391B67">
      <w:pPr>
        <w:pStyle w:val="CommentText"/>
      </w:pPr>
      <w:r>
        <w:rPr>
          <w:rStyle w:val="CommentReference"/>
        </w:rPr>
        <w:annotationRef/>
      </w:r>
      <w:r>
        <w:t xml:space="preserve">Would be great if we could animate these transformations to illustrate the concepts. The authors will have the actual vignettes on hand so we can show those as well. </w:t>
      </w:r>
    </w:p>
  </w:comment>
  <w:comment w:id="16" w:author="Jessica Stanis" w:date="2015-03-18T16:38:00Z" w:initials="JS">
    <w:p w14:paraId="377B406A" w14:textId="0549E196" w:rsidR="00391B67" w:rsidRDefault="00391B67">
      <w:pPr>
        <w:pStyle w:val="CommentText"/>
      </w:pPr>
      <w:r>
        <w:rPr>
          <w:rStyle w:val="CommentReference"/>
        </w:rPr>
        <w:annotationRef/>
      </w:r>
      <w:r>
        <w:t>Can you provide a list for the 16 vignettes shown?</w:t>
      </w:r>
    </w:p>
  </w:comment>
  <w:comment w:id="17" w:author="Nick Noles" w:date="2015-04-06T11:01:00Z" w:initials="NN">
    <w:p w14:paraId="7FB282D9" w14:textId="134E4624" w:rsidR="00391B67" w:rsidRDefault="00391B67">
      <w:pPr>
        <w:pStyle w:val="CommentText"/>
      </w:pPr>
      <w:r>
        <w:rPr>
          <w:rStyle w:val="CommentReference"/>
        </w:rPr>
        <w:annotationRef/>
      </w:r>
      <w:r>
        <w:t>See the end of the document for a full list of vignettes.</w:t>
      </w:r>
      <w:r w:rsidR="0031787F">
        <w:t xml:space="preserve"> Let me know if you need text to go along with them, but that text will be very similar to the items listed above.</w:t>
      </w:r>
    </w:p>
  </w:comment>
  <w:comment w:id="22" w:author="Jessica Stanis" w:date="2015-03-18T16:41:00Z" w:initials="JS">
    <w:p w14:paraId="09AE26FF" w14:textId="3DBA8AED" w:rsidR="00391B67" w:rsidRDefault="00391B67">
      <w:pPr>
        <w:pStyle w:val="CommentText"/>
      </w:pPr>
      <w:r>
        <w:rPr>
          <w:rStyle w:val="CommentReference"/>
        </w:rPr>
        <w:annotationRef/>
      </w:r>
      <w:r>
        <w:t>Can you provide a sample response that was transcribed for a score of 1 and 3?</w:t>
      </w:r>
    </w:p>
  </w:comment>
  <w:comment w:id="23" w:author="Nick Noles" w:date="2015-04-01T11:52:00Z" w:initials="NN">
    <w:p w14:paraId="5809A32A" w14:textId="45600FFB" w:rsidR="00391B67" w:rsidRDefault="00391B67">
      <w:pPr>
        <w:pStyle w:val="CommentText"/>
      </w:pPr>
      <w:r>
        <w:rPr>
          <w:rStyle w:val="CommentReference"/>
        </w:rPr>
        <w:annotationRef/>
      </w:r>
      <w:r>
        <w:t>I added this in the Analysis section on coding below.</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AE04B4" w15:done="0"/>
  <w15:commentEx w15:paraId="1DB0C69F" w15:done="0"/>
  <w15:commentEx w15:paraId="69F777A2" w15:done="0"/>
  <w15:commentEx w15:paraId="38706FAE" w15:done="0"/>
  <w15:commentEx w15:paraId="1725F39E" w15:done="0"/>
  <w15:commentEx w15:paraId="377B406A" w15:done="0"/>
  <w15:commentEx w15:paraId="7FB282D9" w15:done="0"/>
  <w15:commentEx w15:paraId="09AE26FF" w15:done="0"/>
  <w15:commentEx w15:paraId="5809A32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B02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762271"/>
    <w:multiLevelType w:val="multilevel"/>
    <w:tmpl w:val="0146316E"/>
    <w:lvl w:ilvl="0">
      <w:start w:val="2"/>
      <w:numFmt w:val="decimal"/>
      <w:lvlText w:val="%1."/>
      <w:lvlJc w:val="left"/>
      <w:pPr>
        <w:ind w:left="480" w:hanging="390"/>
      </w:pPr>
      <w:rPr>
        <w:rFonts w:hint="default"/>
      </w:rPr>
    </w:lvl>
    <w:lvl w:ilvl="1">
      <w:start w:val="1"/>
      <w:numFmt w:val="decimal"/>
      <w:lvlText w:val="%1.%2."/>
      <w:lvlJc w:val="left"/>
      <w:pPr>
        <w:ind w:left="1200" w:hanging="39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650" w:hanging="1800"/>
      </w:pPr>
      <w:rPr>
        <w:rFonts w:hint="default"/>
      </w:rPr>
    </w:lvl>
  </w:abstractNum>
  <w:abstractNum w:abstractNumId="2" w15:restartNumberingAfterBreak="0">
    <w:nsid w:val="15FD3201"/>
    <w:multiLevelType w:val="hybridMultilevel"/>
    <w:tmpl w:val="174403A8"/>
    <w:lvl w:ilvl="0" w:tplc="7C788268">
      <w:start w:val="1"/>
      <w:numFmt w:val="decimal"/>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277BA8"/>
    <w:multiLevelType w:val="multilevel"/>
    <w:tmpl w:val="64A6C9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419F3527"/>
    <w:multiLevelType w:val="multilevel"/>
    <w:tmpl w:val="BAC6B89A"/>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15:restartNumberingAfterBreak="0">
    <w:nsid w:val="6D0065A0"/>
    <w:multiLevelType w:val="multilevel"/>
    <w:tmpl w:val="E9EA3AE8"/>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784C5C12"/>
    <w:multiLevelType w:val="hybridMultilevel"/>
    <w:tmpl w:val="8E9C677C"/>
    <w:lvl w:ilvl="0" w:tplc="0540CF4E">
      <w:start w:val="1"/>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4"/>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861"/>
    <w:rsid w:val="000002A5"/>
    <w:rsid w:val="0000041B"/>
    <w:rsid w:val="00001BDC"/>
    <w:rsid w:val="00001CAE"/>
    <w:rsid w:val="00002F9C"/>
    <w:rsid w:val="00003A4C"/>
    <w:rsid w:val="00003E7D"/>
    <w:rsid w:val="000056F5"/>
    <w:rsid w:val="00007FC8"/>
    <w:rsid w:val="000107A5"/>
    <w:rsid w:val="00011287"/>
    <w:rsid w:val="00011770"/>
    <w:rsid w:val="00013F2C"/>
    <w:rsid w:val="00014906"/>
    <w:rsid w:val="0001681B"/>
    <w:rsid w:val="0001697A"/>
    <w:rsid w:val="00016B61"/>
    <w:rsid w:val="00016D53"/>
    <w:rsid w:val="00017E7C"/>
    <w:rsid w:val="000230CA"/>
    <w:rsid w:val="00023246"/>
    <w:rsid w:val="000269FC"/>
    <w:rsid w:val="0002769B"/>
    <w:rsid w:val="00027999"/>
    <w:rsid w:val="00030659"/>
    <w:rsid w:val="0003169F"/>
    <w:rsid w:val="00031713"/>
    <w:rsid w:val="00032662"/>
    <w:rsid w:val="00032EED"/>
    <w:rsid w:val="00033AC1"/>
    <w:rsid w:val="0003489B"/>
    <w:rsid w:val="00034B22"/>
    <w:rsid w:val="00034C06"/>
    <w:rsid w:val="00035BAE"/>
    <w:rsid w:val="000376BF"/>
    <w:rsid w:val="00040862"/>
    <w:rsid w:val="000412AB"/>
    <w:rsid w:val="00042131"/>
    <w:rsid w:val="0004259D"/>
    <w:rsid w:val="0004415D"/>
    <w:rsid w:val="000454DC"/>
    <w:rsid w:val="00045B73"/>
    <w:rsid w:val="0004681B"/>
    <w:rsid w:val="000476A1"/>
    <w:rsid w:val="000505F9"/>
    <w:rsid w:val="00050D0E"/>
    <w:rsid w:val="00052642"/>
    <w:rsid w:val="00052681"/>
    <w:rsid w:val="00053461"/>
    <w:rsid w:val="00053BB3"/>
    <w:rsid w:val="00054182"/>
    <w:rsid w:val="000548A3"/>
    <w:rsid w:val="00056CC8"/>
    <w:rsid w:val="00057476"/>
    <w:rsid w:val="00060448"/>
    <w:rsid w:val="00061330"/>
    <w:rsid w:val="00062CC3"/>
    <w:rsid w:val="00062EC5"/>
    <w:rsid w:val="00063784"/>
    <w:rsid w:val="0006389B"/>
    <w:rsid w:val="00063D68"/>
    <w:rsid w:val="00065531"/>
    <w:rsid w:val="0006631C"/>
    <w:rsid w:val="00066627"/>
    <w:rsid w:val="0006676E"/>
    <w:rsid w:val="00066E31"/>
    <w:rsid w:val="000735FC"/>
    <w:rsid w:val="00073F8C"/>
    <w:rsid w:val="00074B74"/>
    <w:rsid w:val="0007556D"/>
    <w:rsid w:val="00080D18"/>
    <w:rsid w:val="0008344F"/>
    <w:rsid w:val="00083468"/>
    <w:rsid w:val="000839F9"/>
    <w:rsid w:val="0008458E"/>
    <w:rsid w:val="00085111"/>
    <w:rsid w:val="00085E7C"/>
    <w:rsid w:val="00086782"/>
    <w:rsid w:val="00086C0F"/>
    <w:rsid w:val="000878BE"/>
    <w:rsid w:val="00087CCB"/>
    <w:rsid w:val="0009009A"/>
    <w:rsid w:val="000910D5"/>
    <w:rsid w:val="000934AD"/>
    <w:rsid w:val="00093842"/>
    <w:rsid w:val="00094008"/>
    <w:rsid w:val="00095885"/>
    <w:rsid w:val="00095A14"/>
    <w:rsid w:val="00095A33"/>
    <w:rsid w:val="000969E0"/>
    <w:rsid w:val="000A0EBA"/>
    <w:rsid w:val="000A1A22"/>
    <w:rsid w:val="000A276E"/>
    <w:rsid w:val="000A2807"/>
    <w:rsid w:val="000A3C8A"/>
    <w:rsid w:val="000A3E23"/>
    <w:rsid w:val="000A5DFE"/>
    <w:rsid w:val="000A5EE8"/>
    <w:rsid w:val="000A6726"/>
    <w:rsid w:val="000A6900"/>
    <w:rsid w:val="000A6BE6"/>
    <w:rsid w:val="000A6C43"/>
    <w:rsid w:val="000A78AE"/>
    <w:rsid w:val="000B0894"/>
    <w:rsid w:val="000B26FD"/>
    <w:rsid w:val="000B2E24"/>
    <w:rsid w:val="000B3657"/>
    <w:rsid w:val="000B4B95"/>
    <w:rsid w:val="000B509E"/>
    <w:rsid w:val="000B6962"/>
    <w:rsid w:val="000B7E9A"/>
    <w:rsid w:val="000C053A"/>
    <w:rsid w:val="000C0664"/>
    <w:rsid w:val="000C08AA"/>
    <w:rsid w:val="000C0CD3"/>
    <w:rsid w:val="000C3916"/>
    <w:rsid w:val="000C39A9"/>
    <w:rsid w:val="000C3AD6"/>
    <w:rsid w:val="000C443B"/>
    <w:rsid w:val="000C6959"/>
    <w:rsid w:val="000C753A"/>
    <w:rsid w:val="000C7B89"/>
    <w:rsid w:val="000D2FB3"/>
    <w:rsid w:val="000D57B5"/>
    <w:rsid w:val="000D6731"/>
    <w:rsid w:val="000D6BE9"/>
    <w:rsid w:val="000D6C64"/>
    <w:rsid w:val="000D7048"/>
    <w:rsid w:val="000E20B1"/>
    <w:rsid w:val="000E2ACD"/>
    <w:rsid w:val="000E5A4B"/>
    <w:rsid w:val="000E61AD"/>
    <w:rsid w:val="000E64B8"/>
    <w:rsid w:val="000E6753"/>
    <w:rsid w:val="000F0841"/>
    <w:rsid w:val="000F1022"/>
    <w:rsid w:val="000F2115"/>
    <w:rsid w:val="000F285B"/>
    <w:rsid w:val="000F2C76"/>
    <w:rsid w:val="000F334F"/>
    <w:rsid w:val="000F6B70"/>
    <w:rsid w:val="000F7381"/>
    <w:rsid w:val="000F7E2E"/>
    <w:rsid w:val="000F7EC7"/>
    <w:rsid w:val="00100056"/>
    <w:rsid w:val="00100704"/>
    <w:rsid w:val="001007B4"/>
    <w:rsid w:val="00101066"/>
    <w:rsid w:val="00101E8C"/>
    <w:rsid w:val="00102716"/>
    <w:rsid w:val="00102842"/>
    <w:rsid w:val="00102D06"/>
    <w:rsid w:val="00103CBE"/>
    <w:rsid w:val="001040E1"/>
    <w:rsid w:val="001044F8"/>
    <w:rsid w:val="0010703B"/>
    <w:rsid w:val="00107D51"/>
    <w:rsid w:val="00110FA8"/>
    <w:rsid w:val="001123F0"/>
    <w:rsid w:val="001124B5"/>
    <w:rsid w:val="00112FCA"/>
    <w:rsid w:val="001131FD"/>
    <w:rsid w:val="00113A4B"/>
    <w:rsid w:val="00114257"/>
    <w:rsid w:val="00114BCF"/>
    <w:rsid w:val="00114DCF"/>
    <w:rsid w:val="00114E87"/>
    <w:rsid w:val="00114FA4"/>
    <w:rsid w:val="00115540"/>
    <w:rsid w:val="00115F01"/>
    <w:rsid w:val="00117F7A"/>
    <w:rsid w:val="00120829"/>
    <w:rsid w:val="00122BB5"/>
    <w:rsid w:val="00122E32"/>
    <w:rsid w:val="00125E38"/>
    <w:rsid w:val="001300A2"/>
    <w:rsid w:val="00130A0C"/>
    <w:rsid w:val="00132D2D"/>
    <w:rsid w:val="0013518D"/>
    <w:rsid w:val="00135CB1"/>
    <w:rsid w:val="00136377"/>
    <w:rsid w:val="001364CB"/>
    <w:rsid w:val="00136537"/>
    <w:rsid w:val="00136EE9"/>
    <w:rsid w:val="00137949"/>
    <w:rsid w:val="001408FC"/>
    <w:rsid w:val="00140C2C"/>
    <w:rsid w:val="00141F2D"/>
    <w:rsid w:val="00142951"/>
    <w:rsid w:val="0014335C"/>
    <w:rsid w:val="00143FF9"/>
    <w:rsid w:val="00144D6F"/>
    <w:rsid w:val="00144F5F"/>
    <w:rsid w:val="0014593F"/>
    <w:rsid w:val="00145BF3"/>
    <w:rsid w:val="00146EAF"/>
    <w:rsid w:val="001470E4"/>
    <w:rsid w:val="00147DF1"/>
    <w:rsid w:val="00150951"/>
    <w:rsid w:val="00150B14"/>
    <w:rsid w:val="00151248"/>
    <w:rsid w:val="00151729"/>
    <w:rsid w:val="001525E3"/>
    <w:rsid w:val="001530FC"/>
    <w:rsid w:val="00155256"/>
    <w:rsid w:val="001558E8"/>
    <w:rsid w:val="00160A5D"/>
    <w:rsid w:val="00160F8C"/>
    <w:rsid w:val="00161028"/>
    <w:rsid w:val="00161631"/>
    <w:rsid w:val="00164197"/>
    <w:rsid w:val="00165F89"/>
    <w:rsid w:val="001667CD"/>
    <w:rsid w:val="0016695E"/>
    <w:rsid w:val="00167F11"/>
    <w:rsid w:val="00172320"/>
    <w:rsid w:val="00173344"/>
    <w:rsid w:val="001737BD"/>
    <w:rsid w:val="00173CB8"/>
    <w:rsid w:val="001740A0"/>
    <w:rsid w:val="001751A4"/>
    <w:rsid w:val="001754B0"/>
    <w:rsid w:val="001756A7"/>
    <w:rsid w:val="00175D9C"/>
    <w:rsid w:val="00175E95"/>
    <w:rsid w:val="0017657B"/>
    <w:rsid w:val="00177B89"/>
    <w:rsid w:val="00180EB2"/>
    <w:rsid w:val="001811D4"/>
    <w:rsid w:val="001824BB"/>
    <w:rsid w:val="00182A00"/>
    <w:rsid w:val="0018413D"/>
    <w:rsid w:val="00184DB4"/>
    <w:rsid w:val="00185DC0"/>
    <w:rsid w:val="0018711C"/>
    <w:rsid w:val="001871B8"/>
    <w:rsid w:val="00191308"/>
    <w:rsid w:val="001922C3"/>
    <w:rsid w:val="00192851"/>
    <w:rsid w:val="00194B9C"/>
    <w:rsid w:val="00196AEF"/>
    <w:rsid w:val="00197C1C"/>
    <w:rsid w:val="001A16A2"/>
    <w:rsid w:val="001A1F40"/>
    <w:rsid w:val="001A2879"/>
    <w:rsid w:val="001A2C22"/>
    <w:rsid w:val="001A3650"/>
    <w:rsid w:val="001A3B84"/>
    <w:rsid w:val="001A3CA8"/>
    <w:rsid w:val="001A504B"/>
    <w:rsid w:val="001A51E8"/>
    <w:rsid w:val="001A5D56"/>
    <w:rsid w:val="001A7919"/>
    <w:rsid w:val="001A7C13"/>
    <w:rsid w:val="001A7EE5"/>
    <w:rsid w:val="001B0611"/>
    <w:rsid w:val="001B15BA"/>
    <w:rsid w:val="001B32E7"/>
    <w:rsid w:val="001B422A"/>
    <w:rsid w:val="001B4663"/>
    <w:rsid w:val="001B5064"/>
    <w:rsid w:val="001B5BF1"/>
    <w:rsid w:val="001B5E1E"/>
    <w:rsid w:val="001B5F75"/>
    <w:rsid w:val="001B75EE"/>
    <w:rsid w:val="001B778C"/>
    <w:rsid w:val="001C0509"/>
    <w:rsid w:val="001C054C"/>
    <w:rsid w:val="001C1204"/>
    <w:rsid w:val="001C304F"/>
    <w:rsid w:val="001C34E4"/>
    <w:rsid w:val="001C3AE3"/>
    <w:rsid w:val="001C4A64"/>
    <w:rsid w:val="001C4E41"/>
    <w:rsid w:val="001D2422"/>
    <w:rsid w:val="001D25C2"/>
    <w:rsid w:val="001D31F8"/>
    <w:rsid w:val="001D3A37"/>
    <w:rsid w:val="001D3B80"/>
    <w:rsid w:val="001D3BDA"/>
    <w:rsid w:val="001D6E8F"/>
    <w:rsid w:val="001D7497"/>
    <w:rsid w:val="001D762B"/>
    <w:rsid w:val="001E1A22"/>
    <w:rsid w:val="001E1AFF"/>
    <w:rsid w:val="001E2404"/>
    <w:rsid w:val="001E2CBB"/>
    <w:rsid w:val="001E3861"/>
    <w:rsid w:val="001E5F3D"/>
    <w:rsid w:val="001E6F9D"/>
    <w:rsid w:val="001E7945"/>
    <w:rsid w:val="001E7D33"/>
    <w:rsid w:val="001F12F3"/>
    <w:rsid w:val="001F174B"/>
    <w:rsid w:val="001F4594"/>
    <w:rsid w:val="001F5B70"/>
    <w:rsid w:val="001F5B71"/>
    <w:rsid w:val="001F5BE4"/>
    <w:rsid w:val="001F60E5"/>
    <w:rsid w:val="001F6C3F"/>
    <w:rsid w:val="002011DD"/>
    <w:rsid w:val="002012CB"/>
    <w:rsid w:val="00202F0D"/>
    <w:rsid w:val="002037FE"/>
    <w:rsid w:val="00203EDB"/>
    <w:rsid w:val="00204F48"/>
    <w:rsid w:val="00205E61"/>
    <w:rsid w:val="00206018"/>
    <w:rsid w:val="00211182"/>
    <w:rsid w:val="00212630"/>
    <w:rsid w:val="00213123"/>
    <w:rsid w:val="002138A6"/>
    <w:rsid w:val="0021457E"/>
    <w:rsid w:val="00214AAD"/>
    <w:rsid w:val="00214D07"/>
    <w:rsid w:val="00214E77"/>
    <w:rsid w:val="00214FED"/>
    <w:rsid w:val="0021686B"/>
    <w:rsid w:val="002179F7"/>
    <w:rsid w:val="00220384"/>
    <w:rsid w:val="0022087B"/>
    <w:rsid w:val="002208C9"/>
    <w:rsid w:val="002221CE"/>
    <w:rsid w:val="0022263B"/>
    <w:rsid w:val="002230F5"/>
    <w:rsid w:val="00223552"/>
    <w:rsid w:val="00223D62"/>
    <w:rsid w:val="00225C37"/>
    <w:rsid w:val="00226F96"/>
    <w:rsid w:val="0022740B"/>
    <w:rsid w:val="002276A2"/>
    <w:rsid w:val="002307E5"/>
    <w:rsid w:val="002326F4"/>
    <w:rsid w:val="00233F0D"/>
    <w:rsid w:val="00234112"/>
    <w:rsid w:val="00234137"/>
    <w:rsid w:val="00234B40"/>
    <w:rsid w:val="002358D3"/>
    <w:rsid w:val="00237652"/>
    <w:rsid w:val="002377B0"/>
    <w:rsid w:val="002412A9"/>
    <w:rsid w:val="00241D1E"/>
    <w:rsid w:val="0024231E"/>
    <w:rsid w:val="00242655"/>
    <w:rsid w:val="002428A8"/>
    <w:rsid w:val="00243175"/>
    <w:rsid w:val="00243431"/>
    <w:rsid w:val="002435C3"/>
    <w:rsid w:val="00243B3D"/>
    <w:rsid w:val="00244711"/>
    <w:rsid w:val="00245E65"/>
    <w:rsid w:val="0024610A"/>
    <w:rsid w:val="002511CC"/>
    <w:rsid w:val="002511D9"/>
    <w:rsid w:val="00251A57"/>
    <w:rsid w:val="00252A0B"/>
    <w:rsid w:val="002530E8"/>
    <w:rsid w:val="00253255"/>
    <w:rsid w:val="002533BB"/>
    <w:rsid w:val="002538C6"/>
    <w:rsid w:val="00253A32"/>
    <w:rsid w:val="00253ABD"/>
    <w:rsid w:val="00253E95"/>
    <w:rsid w:val="00254972"/>
    <w:rsid w:val="002567E1"/>
    <w:rsid w:val="00256A08"/>
    <w:rsid w:val="002600B5"/>
    <w:rsid w:val="00261C19"/>
    <w:rsid w:val="00261E3E"/>
    <w:rsid w:val="00261F12"/>
    <w:rsid w:val="0026283E"/>
    <w:rsid w:val="00262B90"/>
    <w:rsid w:val="002634AA"/>
    <w:rsid w:val="00263BFD"/>
    <w:rsid w:val="002647D3"/>
    <w:rsid w:val="0026490F"/>
    <w:rsid w:val="00265BDC"/>
    <w:rsid w:val="00266547"/>
    <w:rsid w:val="00266EB3"/>
    <w:rsid w:val="00266F13"/>
    <w:rsid w:val="00267E1C"/>
    <w:rsid w:val="00271AB1"/>
    <w:rsid w:val="00271E17"/>
    <w:rsid w:val="002720D8"/>
    <w:rsid w:val="002755C4"/>
    <w:rsid w:val="00280382"/>
    <w:rsid w:val="00281121"/>
    <w:rsid w:val="0028141B"/>
    <w:rsid w:val="00281869"/>
    <w:rsid w:val="00283B09"/>
    <w:rsid w:val="00283B35"/>
    <w:rsid w:val="00283FFD"/>
    <w:rsid w:val="002912AD"/>
    <w:rsid w:val="002922E8"/>
    <w:rsid w:val="0029350B"/>
    <w:rsid w:val="0029538A"/>
    <w:rsid w:val="002A0845"/>
    <w:rsid w:val="002A149A"/>
    <w:rsid w:val="002A2E5F"/>
    <w:rsid w:val="002A4ACC"/>
    <w:rsid w:val="002A4E64"/>
    <w:rsid w:val="002A55AF"/>
    <w:rsid w:val="002A5904"/>
    <w:rsid w:val="002A6DE9"/>
    <w:rsid w:val="002A78C6"/>
    <w:rsid w:val="002A7D41"/>
    <w:rsid w:val="002A7F6B"/>
    <w:rsid w:val="002B05D3"/>
    <w:rsid w:val="002B0911"/>
    <w:rsid w:val="002B1574"/>
    <w:rsid w:val="002B27F8"/>
    <w:rsid w:val="002B7D16"/>
    <w:rsid w:val="002B7EBA"/>
    <w:rsid w:val="002B7EF9"/>
    <w:rsid w:val="002C0773"/>
    <w:rsid w:val="002C0C18"/>
    <w:rsid w:val="002C0CC7"/>
    <w:rsid w:val="002C1F3B"/>
    <w:rsid w:val="002C3066"/>
    <w:rsid w:val="002C3E0A"/>
    <w:rsid w:val="002C42F5"/>
    <w:rsid w:val="002C43E3"/>
    <w:rsid w:val="002C447E"/>
    <w:rsid w:val="002C4C3F"/>
    <w:rsid w:val="002C583A"/>
    <w:rsid w:val="002C5A4B"/>
    <w:rsid w:val="002C5AAC"/>
    <w:rsid w:val="002D036B"/>
    <w:rsid w:val="002D0838"/>
    <w:rsid w:val="002D178E"/>
    <w:rsid w:val="002D21B7"/>
    <w:rsid w:val="002D38DC"/>
    <w:rsid w:val="002D3C15"/>
    <w:rsid w:val="002D4683"/>
    <w:rsid w:val="002D4A0C"/>
    <w:rsid w:val="002D5269"/>
    <w:rsid w:val="002D68EA"/>
    <w:rsid w:val="002E0089"/>
    <w:rsid w:val="002E1403"/>
    <w:rsid w:val="002E2113"/>
    <w:rsid w:val="002E27E8"/>
    <w:rsid w:val="002E3AA8"/>
    <w:rsid w:val="002E3D0A"/>
    <w:rsid w:val="002E5FF7"/>
    <w:rsid w:val="002E6BB9"/>
    <w:rsid w:val="002F039B"/>
    <w:rsid w:val="002F0A6B"/>
    <w:rsid w:val="002F1C3B"/>
    <w:rsid w:val="002F2A94"/>
    <w:rsid w:val="002F43DA"/>
    <w:rsid w:val="002F5359"/>
    <w:rsid w:val="002F5E9D"/>
    <w:rsid w:val="002F6EA0"/>
    <w:rsid w:val="002F7583"/>
    <w:rsid w:val="002F799E"/>
    <w:rsid w:val="002F7B8B"/>
    <w:rsid w:val="003015B1"/>
    <w:rsid w:val="0030351D"/>
    <w:rsid w:val="0030387F"/>
    <w:rsid w:val="00303D9A"/>
    <w:rsid w:val="00304713"/>
    <w:rsid w:val="00305D32"/>
    <w:rsid w:val="00307201"/>
    <w:rsid w:val="003077EC"/>
    <w:rsid w:val="00307EFB"/>
    <w:rsid w:val="0031061D"/>
    <w:rsid w:val="00311E0A"/>
    <w:rsid w:val="00312C7F"/>
    <w:rsid w:val="003155BF"/>
    <w:rsid w:val="003155D2"/>
    <w:rsid w:val="0031573B"/>
    <w:rsid w:val="0031612D"/>
    <w:rsid w:val="0031689F"/>
    <w:rsid w:val="00316EA0"/>
    <w:rsid w:val="003173B0"/>
    <w:rsid w:val="0031787F"/>
    <w:rsid w:val="003200F9"/>
    <w:rsid w:val="003211BE"/>
    <w:rsid w:val="0032199F"/>
    <w:rsid w:val="00323011"/>
    <w:rsid w:val="00323670"/>
    <w:rsid w:val="00323A28"/>
    <w:rsid w:val="00324093"/>
    <w:rsid w:val="003251E8"/>
    <w:rsid w:val="00331DE1"/>
    <w:rsid w:val="003321D4"/>
    <w:rsid w:val="003349F6"/>
    <w:rsid w:val="003354AE"/>
    <w:rsid w:val="003361C6"/>
    <w:rsid w:val="00337222"/>
    <w:rsid w:val="003375B0"/>
    <w:rsid w:val="003408A7"/>
    <w:rsid w:val="003431B1"/>
    <w:rsid w:val="0034390A"/>
    <w:rsid w:val="003443CF"/>
    <w:rsid w:val="003448F5"/>
    <w:rsid w:val="00344A67"/>
    <w:rsid w:val="00344D2A"/>
    <w:rsid w:val="00345D2F"/>
    <w:rsid w:val="00347127"/>
    <w:rsid w:val="003475A8"/>
    <w:rsid w:val="003507C5"/>
    <w:rsid w:val="00351F63"/>
    <w:rsid w:val="0035262B"/>
    <w:rsid w:val="0035287C"/>
    <w:rsid w:val="0035354F"/>
    <w:rsid w:val="003545CB"/>
    <w:rsid w:val="003547A7"/>
    <w:rsid w:val="00354E5D"/>
    <w:rsid w:val="00354EC7"/>
    <w:rsid w:val="003564EA"/>
    <w:rsid w:val="003579AE"/>
    <w:rsid w:val="00362AA9"/>
    <w:rsid w:val="00362E5C"/>
    <w:rsid w:val="00364001"/>
    <w:rsid w:val="00364247"/>
    <w:rsid w:val="00364C65"/>
    <w:rsid w:val="00366819"/>
    <w:rsid w:val="003706EE"/>
    <w:rsid w:val="00370B53"/>
    <w:rsid w:val="0037122A"/>
    <w:rsid w:val="00371658"/>
    <w:rsid w:val="0037226E"/>
    <w:rsid w:val="003729C5"/>
    <w:rsid w:val="00374522"/>
    <w:rsid w:val="00374D5F"/>
    <w:rsid w:val="00374E08"/>
    <w:rsid w:val="00374E64"/>
    <w:rsid w:val="00375933"/>
    <w:rsid w:val="003759D0"/>
    <w:rsid w:val="00375FA0"/>
    <w:rsid w:val="0037675D"/>
    <w:rsid w:val="003774BF"/>
    <w:rsid w:val="00377C06"/>
    <w:rsid w:val="003809E7"/>
    <w:rsid w:val="003817AD"/>
    <w:rsid w:val="00382D47"/>
    <w:rsid w:val="00386A3C"/>
    <w:rsid w:val="0038761A"/>
    <w:rsid w:val="00387F8A"/>
    <w:rsid w:val="00390BF7"/>
    <w:rsid w:val="00390C30"/>
    <w:rsid w:val="00391B67"/>
    <w:rsid w:val="00391DE2"/>
    <w:rsid w:val="00392101"/>
    <w:rsid w:val="00393FBF"/>
    <w:rsid w:val="00394642"/>
    <w:rsid w:val="00396920"/>
    <w:rsid w:val="00397DE4"/>
    <w:rsid w:val="003A2286"/>
    <w:rsid w:val="003A30DD"/>
    <w:rsid w:val="003A44FB"/>
    <w:rsid w:val="003A4591"/>
    <w:rsid w:val="003A4C55"/>
    <w:rsid w:val="003A5480"/>
    <w:rsid w:val="003A548A"/>
    <w:rsid w:val="003A5E3C"/>
    <w:rsid w:val="003A7A03"/>
    <w:rsid w:val="003B0320"/>
    <w:rsid w:val="003B0DAA"/>
    <w:rsid w:val="003B2330"/>
    <w:rsid w:val="003B2700"/>
    <w:rsid w:val="003B4835"/>
    <w:rsid w:val="003B63D5"/>
    <w:rsid w:val="003B7EA4"/>
    <w:rsid w:val="003C0B7F"/>
    <w:rsid w:val="003C0D92"/>
    <w:rsid w:val="003C1B1F"/>
    <w:rsid w:val="003C1F88"/>
    <w:rsid w:val="003C219A"/>
    <w:rsid w:val="003C3127"/>
    <w:rsid w:val="003C6CCF"/>
    <w:rsid w:val="003C6FA8"/>
    <w:rsid w:val="003C7654"/>
    <w:rsid w:val="003D07E6"/>
    <w:rsid w:val="003D0A2C"/>
    <w:rsid w:val="003D0F25"/>
    <w:rsid w:val="003D10FB"/>
    <w:rsid w:val="003D207E"/>
    <w:rsid w:val="003D2278"/>
    <w:rsid w:val="003D2AF3"/>
    <w:rsid w:val="003D3B61"/>
    <w:rsid w:val="003D4A59"/>
    <w:rsid w:val="003D4D34"/>
    <w:rsid w:val="003D5301"/>
    <w:rsid w:val="003D6E64"/>
    <w:rsid w:val="003D717F"/>
    <w:rsid w:val="003D79D2"/>
    <w:rsid w:val="003E02AE"/>
    <w:rsid w:val="003E24C6"/>
    <w:rsid w:val="003E384F"/>
    <w:rsid w:val="003E453B"/>
    <w:rsid w:val="003E5B68"/>
    <w:rsid w:val="003E6270"/>
    <w:rsid w:val="003E6851"/>
    <w:rsid w:val="003E6E86"/>
    <w:rsid w:val="003E7092"/>
    <w:rsid w:val="003F1DC4"/>
    <w:rsid w:val="003F2D3D"/>
    <w:rsid w:val="003F3D34"/>
    <w:rsid w:val="003F42CB"/>
    <w:rsid w:val="003F4F59"/>
    <w:rsid w:val="003F530C"/>
    <w:rsid w:val="00401C35"/>
    <w:rsid w:val="00403064"/>
    <w:rsid w:val="004048E6"/>
    <w:rsid w:val="004058B6"/>
    <w:rsid w:val="004063C0"/>
    <w:rsid w:val="00406980"/>
    <w:rsid w:val="00406ABD"/>
    <w:rsid w:val="004100F8"/>
    <w:rsid w:val="00411792"/>
    <w:rsid w:val="00411F70"/>
    <w:rsid w:val="0041294E"/>
    <w:rsid w:val="00412BA8"/>
    <w:rsid w:val="00412CC1"/>
    <w:rsid w:val="00413374"/>
    <w:rsid w:val="0041340F"/>
    <w:rsid w:val="004171CA"/>
    <w:rsid w:val="004203B2"/>
    <w:rsid w:val="00420BBC"/>
    <w:rsid w:val="004234E8"/>
    <w:rsid w:val="00425EF5"/>
    <w:rsid w:val="00427550"/>
    <w:rsid w:val="00430447"/>
    <w:rsid w:val="00432AD5"/>
    <w:rsid w:val="00434622"/>
    <w:rsid w:val="00436598"/>
    <w:rsid w:val="004374CB"/>
    <w:rsid w:val="00440C0D"/>
    <w:rsid w:val="00440C38"/>
    <w:rsid w:val="00441261"/>
    <w:rsid w:val="00442FF1"/>
    <w:rsid w:val="004430BD"/>
    <w:rsid w:val="00443D19"/>
    <w:rsid w:val="00443ED9"/>
    <w:rsid w:val="00444736"/>
    <w:rsid w:val="00444C43"/>
    <w:rsid w:val="00444C8A"/>
    <w:rsid w:val="004453BD"/>
    <w:rsid w:val="00445517"/>
    <w:rsid w:val="00445775"/>
    <w:rsid w:val="00446476"/>
    <w:rsid w:val="00446656"/>
    <w:rsid w:val="004468A4"/>
    <w:rsid w:val="00446AC2"/>
    <w:rsid w:val="00446BCD"/>
    <w:rsid w:val="00446FA3"/>
    <w:rsid w:val="00446FAC"/>
    <w:rsid w:val="00447BBB"/>
    <w:rsid w:val="004543F1"/>
    <w:rsid w:val="00456052"/>
    <w:rsid w:val="00456BF3"/>
    <w:rsid w:val="00456CC6"/>
    <w:rsid w:val="00457525"/>
    <w:rsid w:val="0046098D"/>
    <w:rsid w:val="00460E9B"/>
    <w:rsid w:val="00462279"/>
    <w:rsid w:val="00462ECF"/>
    <w:rsid w:val="00463594"/>
    <w:rsid w:val="00463763"/>
    <w:rsid w:val="00463CE7"/>
    <w:rsid w:val="00465257"/>
    <w:rsid w:val="00466EC8"/>
    <w:rsid w:val="00467E1A"/>
    <w:rsid w:val="00471B08"/>
    <w:rsid w:val="00471B1A"/>
    <w:rsid w:val="0047206C"/>
    <w:rsid w:val="00473BAE"/>
    <w:rsid w:val="004742FB"/>
    <w:rsid w:val="00474EF8"/>
    <w:rsid w:val="004750D8"/>
    <w:rsid w:val="00475FF7"/>
    <w:rsid w:val="00476471"/>
    <w:rsid w:val="0047669E"/>
    <w:rsid w:val="0047758A"/>
    <w:rsid w:val="00477D6D"/>
    <w:rsid w:val="0048033C"/>
    <w:rsid w:val="00481CB2"/>
    <w:rsid w:val="004823E5"/>
    <w:rsid w:val="00483ACE"/>
    <w:rsid w:val="00484415"/>
    <w:rsid w:val="0048490E"/>
    <w:rsid w:val="00484DB9"/>
    <w:rsid w:val="00485A0C"/>
    <w:rsid w:val="00485C49"/>
    <w:rsid w:val="0048665B"/>
    <w:rsid w:val="0049159A"/>
    <w:rsid w:val="004935E3"/>
    <w:rsid w:val="0049372C"/>
    <w:rsid w:val="00494196"/>
    <w:rsid w:val="004941C2"/>
    <w:rsid w:val="00494889"/>
    <w:rsid w:val="00494AC6"/>
    <w:rsid w:val="00495213"/>
    <w:rsid w:val="00495F15"/>
    <w:rsid w:val="004968A0"/>
    <w:rsid w:val="004A0B45"/>
    <w:rsid w:val="004A0F8A"/>
    <w:rsid w:val="004A16D1"/>
    <w:rsid w:val="004A2A28"/>
    <w:rsid w:val="004A36FE"/>
    <w:rsid w:val="004A37DC"/>
    <w:rsid w:val="004A427F"/>
    <w:rsid w:val="004A4D7A"/>
    <w:rsid w:val="004A57ED"/>
    <w:rsid w:val="004A76B4"/>
    <w:rsid w:val="004A7BEF"/>
    <w:rsid w:val="004A7C3B"/>
    <w:rsid w:val="004B1697"/>
    <w:rsid w:val="004B229E"/>
    <w:rsid w:val="004B6A8A"/>
    <w:rsid w:val="004B6D2A"/>
    <w:rsid w:val="004B6E20"/>
    <w:rsid w:val="004B76AD"/>
    <w:rsid w:val="004C23C4"/>
    <w:rsid w:val="004C3966"/>
    <w:rsid w:val="004C47E3"/>
    <w:rsid w:val="004C503E"/>
    <w:rsid w:val="004C5CF8"/>
    <w:rsid w:val="004D142C"/>
    <w:rsid w:val="004D2FD9"/>
    <w:rsid w:val="004D4A34"/>
    <w:rsid w:val="004D52C6"/>
    <w:rsid w:val="004D64A5"/>
    <w:rsid w:val="004E392F"/>
    <w:rsid w:val="004E3B7A"/>
    <w:rsid w:val="004E73B0"/>
    <w:rsid w:val="004E7874"/>
    <w:rsid w:val="004E7B08"/>
    <w:rsid w:val="004E7DE4"/>
    <w:rsid w:val="004F0112"/>
    <w:rsid w:val="004F1892"/>
    <w:rsid w:val="004F2225"/>
    <w:rsid w:val="004F2D52"/>
    <w:rsid w:val="004F2E70"/>
    <w:rsid w:val="004F3030"/>
    <w:rsid w:val="004F3C74"/>
    <w:rsid w:val="004F4158"/>
    <w:rsid w:val="004F4D0C"/>
    <w:rsid w:val="004F5D08"/>
    <w:rsid w:val="004F7E84"/>
    <w:rsid w:val="005010DE"/>
    <w:rsid w:val="0050131D"/>
    <w:rsid w:val="005014AB"/>
    <w:rsid w:val="00501A05"/>
    <w:rsid w:val="005027DC"/>
    <w:rsid w:val="00503B81"/>
    <w:rsid w:val="0050496E"/>
    <w:rsid w:val="00507719"/>
    <w:rsid w:val="00507B51"/>
    <w:rsid w:val="00510A2D"/>
    <w:rsid w:val="005124D9"/>
    <w:rsid w:val="00512B88"/>
    <w:rsid w:val="0051709B"/>
    <w:rsid w:val="0052123C"/>
    <w:rsid w:val="00522429"/>
    <w:rsid w:val="00522C42"/>
    <w:rsid w:val="0052335D"/>
    <w:rsid w:val="005255DB"/>
    <w:rsid w:val="00525738"/>
    <w:rsid w:val="005267E8"/>
    <w:rsid w:val="00527651"/>
    <w:rsid w:val="00527816"/>
    <w:rsid w:val="00527BFF"/>
    <w:rsid w:val="005312C2"/>
    <w:rsid w:val="00531332"/>
    <w:rsid w:val="00531735"/>
    <w:rsid w:val="0053278A"/>
    <w:rsid w:val="00532A53"/>
    <w:rsid w:val="00534532"/>
    <w:rsid w:val="00536574"/>
    <w:rsid w:val="00537C2D"/>
    <w:rsid w:val="0054388B"/>
    <w:rsid w:val="00543AA6"/>
    <w:rsid w:val="00546C0A"/>
    <w:rsid w:val="00547AAC"/>
    <w:rsid w:val="00547ED1"/>
    <w:rsid w:val="00550057"/>
    <w:rsid w:val="00550294"/>
    <w:rsid w:val="00552F28"/>
    <w:rsid w:val="00553AC5"/>
    <w:rsid w:val="0055455A"/>
    <w:rsid w:val="00554B20"/>
    <w:rsid w:val="00555BF6"/>
    <w:rsid w:val="005560E0"/>
    <w:rsid w:val="00556298"/>
    <w:rsid w:val="005605D5"/>
    <w:rsid w:val="00561072"/>
    <w:rsid w:val="0056384A"/>
    <w:rsid w:val="00563A2C"/>
    <w:rsid w:val="00564575"/>
    <w:rsid w:val="005649A6"/>
    <w:rsid w:val="00565587"/>
    <w:rsid w:val="00567B31"/>
    <w:rsid w:val="00572061"/>
    <w:rsid w:val="00572614"/>
    <w:rsid w:val="00573297"/>
    <w:rsid w:val="00574314"/>
    <w:rsid w:val="005758F2"/>
    <w:rsid w:val="00576109"/>
    <w:rsid w:val="00576427"/>
    <w:rsid w:val="0057666C"/>
    <w:rsid w:val="00577457"/>
    <w:rsid w:val="005813EA"/>
    <w:rsid w:val="005815C3"/>
    <w:rsid w:val="00581737"/>
    <w:rsid w:val="005817E8"/>
    <w:rsid w:val="00581BF0"/>
    <w:rsid w:val="0058204B"/>
    <w:rsid w:val="005840A2"/>
    <w:rsid w:val="005844EC"/>
    <w:rsid w:val="00584E07"/>
    <w:rsid w:val="00587BBC"/>
    <w:rsid w:val="0059002D"/>
    <w:rsid w:val="00591793"/>
    <w:rsid w:val="00591E3B"/>
    <w:rsid w:val="005930B2"/>
    <w:rsid w:val="00593383"/>
    <w:rsid w:val="00594CA3"/>
    <w:rsid w:val="005971FE"/>
    <w:rsid w:val="005A0B84"/>
    <w:rsid w:val="005A1045"/>
    <w:rsid w:val="005A2090"/>
    <w:rsid w:val="005A226C"/>
    <w:rsid w:val="005A2CB8"/>
    <w:rsid w:val="005A4750"/>
    <w:rsid w:val="005A475D"/>
    <w:rsid w:val="005A475E"/>
    <w:rsid w:val="005A4EC0"/>
    <w:rsid w:val="005A7909"/>
    <w:rsid w:val="005A79E1"/>
    <w:rsid w:val="005B0651"/>
    <w:rsid w:val="005B1E40"/>
    <w:rsid w:val="005B35F8"/>
    <w:rsid w:val="005B3D27"/>
    <w:rsid w:val="005B3E5C"/>
    <w:rsid w:val="005B4234"/>
    <w:rsid w:val="005B4B65"/>
    <w:rsid w:val="005B6BA2"/>
    <w:rsid w:val="005C10F6"/>
    <w:rsid w:val="005C1195"/>
    <w:rsid w:val="005C2582"/>
    <w:rsid w:val="005C3166"/>
    <w:rsid w:val="005C3B2D"/>
    <w:rsid w:val="005C427C"/>
    <w:rsid w:val="005C6419"/>
    <w:rsid w:val="005C6F77"/>
    <w:rsid w:val="005C78E5"/>
    <w:rsid w:val="005C7E93"/>
    <w:rsid w:val="005D113E"/>
    <w:rsid w:val="005D116F"/>
    <w:rsid w:val="005D2367"/>
    <w:rsid w:val="005D28EC"/>
    <w:rsid w:val="005D3027"/>
    <w:rsid w:val="005D4B47"/>
    <w:rsid w:val="005D615A"/>
    <w:rsid w:val="005D6762"/>
    <w:rsid w:val="005E1B3B"/>
    <w:rsid w:val="005E3917"/>
    <w:rsid w:val="005E70F2"/>
    <w:rsid w:val="005E747B"/>
    <w:rsid w:val="005F069F"/>
    <w:rsid w:val="005F4954"/>
    <w:rsid w:val="005F4F97"/>
    <w:rsid w:val="005F6402"/>
    <w:rsid w:val="006016DC"/>
    <w:rsid w:val="00601C1F"/>
    <w:rsid w:val="00602181"/>
    <w:rsid w:val="006029BF"/>
    <w:rsid w:val="00602CC4"/>
    <w:rsid w:val="00604129"/>
    <w:rsid w:val="006055C9"/>
    <w:rsid w:val="00605650"/>
    <w:rsid w:val="00605DFA"/>
    <w:rsid w:val="006103F2"/>
    <w:rsid w:val="006109C3"/>
    <w:rsid w:val="00611906"/>
    <w:rsid w:val="00611B6A"/>
    <w:rsid w:val="00611E01"/>
    <w:rsid w:val="0061320D"/>
    <w:rsid w:val="00614F74"/>
    <w:rsid w:val="00615ED9"/>
    <w:rsid w:val="0061614B"/>
    <w:rsid w:val="006218C9"/>
    <w:rsid w:val="00622E7F"/>
    <w:rsid w:val="00623077"/>
    <w:rsid w:val="00623C22"/>
    <w:rsid w:val="00624A1E"/>
    <w:rsid w:val="00625B4B"/>
    <w:rsid w:val="0062728E"/>
    <w:rsid w:val="00627291"/>
    <w:rsid w:val="00630819"/>
    <w:rsid w:val="00632FFF"/>
    <w:rsid w:val="0063312E"/>
    <w:rsid w:val="0063526A"/>
    <w:rsid w:val="00637D8B"/>
    <w:rsid w:val="00637DF5"/>
    <w:rsid w:val="006413E0"/>
    <w:rsid w:val="00641561"/>
    <w:rsid w:val="00642A51"/>
    <w:rsid w:val="00642D33"/>
    <w:rsid w:val="006435F7"/>
    <w:rsid w:val="006452E2"/>
    <w:rsid w:val="00645B43"/>
    <w:rsid w:val="00646275"/>
    <w:rsid w:val="00646DF5"/>
    <w:rsid w:val="00647055"/>
    <w:rsid w:val="00650FAD"/>
    <w:rsid w:val="00652422"/>
    <w:rsid w:val="00652652"/>
    <w:rsid w:val="00653AD7"/>
    <w:rsid w:val="006549CA"/>
    <w:rsid w:val="00654A96"/>
    <w:rsid w:val="0065533F"/>
    <w:rsid w:val="006569EA"/>
    <w:rsid w:val="00656B68"/>
    <w:rsid w:val="00657940"/>
    <w:rsid w:val="00660861"/>
    <w:rsid w:val="00660B18"/>
    <w:rsid w:val="006633D2"/>
    <w:rsid w:val="006642D6"/>
    <w:rsid w:val="0066473C"/>
    <w:rsid w:val="00664A99"/>
    <w:rsid w:val="00664F4D"/>
    <w:rsid w:val="006656AD"/>
    <w:rsid w:val="00665D59"/>
    <w:rsid w:val="006667E1"/>
    <w:rsid w:val="00666BD0"/>
    <w:rsid w:val="0066731E"/>
    <w:rsid w:val="0066740A"/>
    <w:rsid w:val="00667933"/>
    <w:rsid w:val="00667DED"/>
    <w:rsid w:val="00670112"/>
    <w:rsid w:val="006718B5"/>
    <w:rsid w:val="006718F7"/>
    <w:rsid w:val="00672E79"/>
    <w:rsid w:val="00672E7D"/>
    <w:rsid w:val="00674713"/>
    <w:rsid w:val="0067507C"/>
    <w:rsid w:val="00675F6C"/>
    <w:rsid w:val="0067683D"/>
    <w:rsid w:val="00677F0C"/>
    <w:rsid w:val="00680E50"/>
    <w:rsid w:val="00681243"/>
    <w:rsid w:val="006826C6"/>
    <w:rsid w:val="006859C2"/>
    <w:rsid w:val="00685B92"/>
    <w:rsid w:val="00686B14"/>
    <w:rsid w:val="00686B23"/>
    <w:rsid w:val="00686C96"/>
    <w:rsid w:val="00687120"/>
    <w:rsid w:val="0069055C"/>
    <w:rsid w:val="006906A7"/>
    <w:rsid w:val="00690AB4"/>
    <w:rsid w:val="0069137E"/>
    <w:rsid w:val="00692C57"/>
    <w:rsid w:val="00692CA0"/>
    <w:rsid w:val="00692F02"/>
    <w:rsid w:val="00692F7F"/>
    <w:rsid w:val="00693024"/>
    <w:rsid w:val="006936D8"/>
    <w:rsid w:val="00693F1D"/>
    <w:rsid w:val="00694CCF"/>
    <w:rsid w:val="00694E5A"/>
    <w:rsid w:val="00696698"/>
    <w:rsid w:val="006A0640"/>
    <w:rsid w:val="006A0650"/>
    <w:rsid w:val="006A0DAB"/>
    <w:rsid w:val="006A2747"/>
    <w:rsid w:val="006A28F4"/>
    <w:rsid w:val="006A3006"/>
    <w:rsid w:val="006A35CB"/>
    <w:rsid w:val="006A37C5"/>
    <w:rsid w:val="006A44CF"/>
    <w:rsid w:val="006A45C4"/>
    <w:rsid w:val="006A4EA0"/>
    <w:rsid w:val="006A5F3D"/>
    <w:rsid w:val="006B1231"/>
    <w:rsid w:val="006B154F"/>
    <w:rsid w:val="006B2C5C"/>
    <w:rsid w:val="006B2D89"/>
    <w:rsid w:val="006B2F59"/>
    <w:rsid w:val="006B3F5E"/>
    <w:rsid w:val="006B4221"/>
    <w:rsid w:val="006B475F"/>
    <w:rsid w:val="006B4FC3"/>
    <w:rsid w:val="006C009A"/>
    <w:rsid w:val="006C1045"/>
    <w:rsid w:val="006C20AB"/>
    <w:rsid w:val="006C271A"/>
    <w:rsid w:val="006C3477"/>
    <w:rsid w:val="006C34F6"/>
    <w:rsid w:val="006C3F38"/>
    <w:rsid w:val="006C5288"/>
    <w:rsid w:val="006C535D"/>
    <w:rsid w:val="006C639D"/>
    <w:rsid w:val="006C6B58"/>
    <w:rsid w:val="006C6B5B"/>
    <w:rsid w:val="006C754F"/>
    <w:rsid w:val="006D2171"/>
    <w:rsid w:val="006D2651"/>
    <w:rsid w:val="006D333E"/>
    <w:rsid w:val="006D35BD"/>
    <w:rsid w:val="006D4218"/>
    <w:rsid w:val="006D4F3D"/>
    <w:rsid w:val="006D60F4"/>
    <w:rsid w:val="006D664A"/>
    <w:rsid w:val="006D6BFE"/>
    <w:rsid w:val="006D7604"/>
    <w:rsid w:val="006E0418"/>
    <w:rsid w:val="006E0CF1"/>
    <w:rsid w:val="006E1701"/>
    <w:rsid w:val="006E350C"/>
    <w:rsid w:val="006E4920"/>
    <w:rsid w:val="006E500E"/>
    <w:rsid w:val="006E58E5"/>
    <w:rsid w:val="006E636A"/>
    <w:rsid w:val="006F12AE"/>
    <w:rsid w:val="006F1BE6"/>
    <w:rsid w:val="006F64CE"/>
    <w:rsid w:val="006F6A04"/>
    <w:rsid w:val="006F6F31"/>
    <w:rsid w:val="006F760D"/>
    <w:rsid w:val="0070062E"/>
    <w:rsid w:val="00700FDA"/>
    <w:rsid w:val="00702CD8"/>
    <w:rsid w:val="00704121"/>
    <w:rsid w:val="0070480A"/>
    <w:rsid w:val="00704E9B"/>
    <w:rsid w:val="0070535F"/>
    <w:rsid w:val="007054FE"/>
    <w:rsid w:val="0070789E"/>
    <w:rsid w:val="00707948"/>
    <w:rsid w:val="00707CAD"/>
    <w:rsid w:val="00710ACD"/>
    <w:rsid w:val="00710B98"/>
    <w:rsid w:val="007110F0"/>
    <w:rsid w:val="00711CE3"/>
    <w:rsid w:val="00711D48"/>
    <w:rsid w:val="00712DCF"/>
    <w:rsid w:val="00713127"/>
    <w:rsid w:val="007158BB"/>
    <w:rsid w:val="0071737A"/>
    <w:rsid w:val="00720458"/>
    <w:rsid w:val="00720E80"/>
    <w:rsid w:val="00721D52"/>
    <w:rsid w:val="00722095"/>
    <w:rsid w:val="00723079"/>
    <w:rsid w:val="00723416"/>
    <w:rsid w:val="007237B0"/>
    <w:rsid w:val="00723D8E"/>
    <w:rsid w:val="00724A8B"/>
    <w:rsid w:val="0073032A"/>
    <w:rsid w:val="0073220E"/>
    <w:rsid w:val="0073249A"/>
    <w:rsid w:val="00732740"/>
    <w:rsid w:val="007331A6"/>
    <w:rsid w:val="00733D9F"/>
    <w:rsid w:val="0073476B"/>
    <w:rsid w:val="0073515A"/>
    <w:rsid w:val="00735C23"/>
    <w:rsid w:val="00736C63"/>
    <w:rsid w:val="00737A71"/>
    <w:rsid w:val="007406F3"/>
    <w:rsid w:val="007408D2"/>
    <w:rsid w:val="00741074"/>
    <w:rsid w:val="00741E69"/>
    <w:rsid w:val="007427DA"/>
    <w:rsid w:val="00745616"/>
    <w:rsid w:val="00746496"/>
    <w:rsid w:val="007471FD"/>
    <w:rsid w:val="00747D55"/>
    <w:rsid w:val="00747F78"/>
    <w:rsid w:val="0075012E"/>
    <w:rsid w:val="007517C3"/>
    <w:rsid w:val="00751D0D"/>
    <w:rsid w:val="00751E72"/>
    <w:rsid w:val="0075314E"/>
    <w:rsid w:val="0075386F"/>
    <w:rsid w:val="007560E0"/>
    <w:rsid w:val="00757740"/>
    <w:rsid w:val="00757D4F"/>
    <w:rsid w:val="00757F83"/>
    <w:rsid w:val="00760E40"/>
    <w:rsid w:val="0076130B"/>
    <w:rsid w:val="00761415"/>
    <w:rsid w:val="00762064"/>
    <w:rsid w:val="007644F8"/>
    <w:rsid w:val="0076457A"/>
    <w:rsid w:val="00764896"/>
    <w:rsid w:val="00764D4B"/>
    <w:rsid w:val="00765BF3"/>
    <w:rsid w:val="007660EF"/>
    <w:rsid w:val="00766F9C"/>
    <w:rsid w:val="007706B8"/>
    <w:rsid w:val="007708A5"/>
    <w:rsid w:val="00771DDB"/>
    <w:rsid w:val="00771E57"/>
    <w:rsid w:val="00775C11"/>
    <w:rsid w:val="007808A5"/>
    <w:rsid w:val="007819A8"/>
    <w:rsid w:val="0078273F"/>
    <w:rsid w:val="00784522"/>
    <w:rsid w:val="00784758"/>
    <w:rsid w:val="00784DE6"/>
    <w:rsid w:val="00787943"/>
    <w:rsid w:val="0079030D"/>
    <w:rsid w:val="00790384"/>
    <w:rsid w:val="0079193F"/>
    <w:rsid w:val="00792716"/>
    <w:rsid w:val="00793855"/>
    <w:rsid w:val="00794B12"/>
    <w:rsid w:val="00794EB5"/>
    <w:rsid w:val="007955B5"/>
    <w:rsid w:val="00796208"/>
    <w:rsid w:val="00797881"/>
    <w:rsid w:val="007A0481"/>
    <w:rsid w:val="007A2E20"/>
    <w:rsid w:val="007A2F57"/>
    <w:rsid w:val="007A491C"/>
    <w:rsid w:val="007A4AAB"/>
    <w:rsid w:val="007A503C"/>
    <w:rsid w:val="007A5064"/>
    <w:rsid w:val="007A5492"/>
    <w:rsid w:val="007A7FF8"/>
    <w:rsid w:val="007B00B5"/>
    <w:rsid w:val="007B08B3"/>
    <w:rsid w:val="007B0B4A"/>
    <w:rsid w:val="007B211F"/>
    <w:rsid w:val="007B3684"/>
    <w:rsid w:val="007B3B70"/>
    <w:rsid w:val="007B4A3B"/>
    <w:rsid w:val="007B5314"/>
    <w:rsid w:val="007B6064"/>
    <w:rsid w:val="007B6BDA"/>
    <w:rsid w:val="007B7392"/>
    <w:rsid w:val="007C017F"/>
    <w:rsid w:val="007C049F"/>
    <w:rsid w:val="007C0C64"/>
    <w:rsid w:val="007C21EF"/>
    <w:rsid w:val="007C6545"/>
    <w:rsid w:val="007C68E4"/>
    <w:rsid w:val="007C6BA9"/>
    <w:rsid w:val="007D02FD"/>
    <w:rsid w:val="007D2C2A"/>
    <w:rsid w:val="007D3038"/>
    <w:rsid w:val="007D39D4"/>
    <w:rsid w:val="007D3E61"/>
    <w:rsid w:val="007D4457"/>
    <w:rsid w:val="007D52D7"/>
    <w:rsid w:val="007D598B"/>
    <w:rsid w:val="007D6D35"/>
    <w:rsid w:val="007E0E6A"/>
    <w:rsid w:val="007E0FEE"/>
    <w:rsid w:val="007E19F3"/>
    <w:rsid w:val="007E27F3"/>
    <w:rsid w:val="007E2F02"/>
    <w:rsid w:val="007E3117"/>
    <w:rsid w:val="007E4697"/>
    <w:rsid w:val="007E5F16"/>
    <w:rsid w:val="007E5FAE"/>
    <w:rsid w:val="007F0C53"/>
    <w:rsid w:val="007F2CEA"/>
    <w:rsid w:val="007F573C"/>
    <w:rsid w:val="007F6BA4"/>
    <w:rsid w:val="007F77E9"/>
    <w:rsid w:val="00800F83"/>
    <w:rsid w:val="00804013"/>
    <w:rsid w:val="00804055"/>
    <w:rsid w:val="00806FD2"/>
    <w:rsid w:val="00807153"/>
    <w:rsid w:val="00807DF9"/>
    <w:rsid w:val="008116DF"/>
    <w:rsid w:val="00812BC3"/>
    <w:rsid w:val="00812EA8"/>
    <w:rsid w:val="00813578"/>
    <w:rsid w:val="00813875"/>
    <w:rsid w:val="00814DB2"/>
    <w:rsid w:val="00815EF8"/>
    <w:rsid w:val="008166AE"/>
    <w:rsid w:val="00816731"/>
    <w:rsid w:val="00820121"/>
    <w:rsid w:val="008214C7"/>
    <w:rsid w:val="00821AB7"/>
    <w:rsid w:val="00822D62"/>
    <w:rsid w:val="0082428B"/>
    <w:rsid w:val="00825452"/>
    <w:rsid w:val="00827AF7"/>
    <w:rsid w:val="00827D60"/>
    <w:rsid w:val="008318A2"/>
    <w:rsid w:val="00833F9A"/>
    <w:rsid w:val="00835345"/>
    <w:rsid w:val="00835886"/>
    <w:rsid w:val="008371B1"/>
    <w:rsid w:val="00837F5A"/>
    <w:rsid w:val="00840E46"/>
    <w:rsid w:val="00841211"/>
    <w:rsid w:val="0084225A"/>
    <w:rsid w:val="0084267A"/>
    <w:rsid w:val="00843640"/>
    <w:rsid w:val="008440C0"/>
    <w:rsid w:val="00844984"/>
    <w:rsid w:val="00845C51"/>
    <w:rsid w:val="00846B99"/>
    <w:rsid w:val="008501C1"/>
    <w:rsid w:val="008509A4"/>
    <w:rsid w:val="008514F1"/>
    <w:rsid w:val="00853B4C"/>
    <w:rsid w:val="00855C07"/>
    <w:rsid w:val="00856726"/>
    <w:rsid w:val="00856753"/>
    <w:rsid w:val="00857294"/>
    <w:rsid w:val="00860488"/>
    <w:rsid w:val="00862CB6"/>
    <w:rsid w:val="00863622"/>
    <w:rsid w:val="0086459B"/>
    <w:rsid w:val="00864E66"/>
    <w:rsid w:val="00865780"/>
    <w:rsid w:val="0086593E"/>
    <w:rsid w:val="00865B1C"/>
    <w:rsid w:val="00865CB7"/>
    <w:rsid w:val="00865EE0"/>
    <w:rsid w:val="00866CA2"/>
    <w:rsid w:val="008701B3"/>
    <w:rsid w:val="0087072A"/>
    <w:rsid w:val="008708D8"/>
    <w:rsid w:val="00870E03"/>
    <w:rsid w:val="0087158F"/>
    <w:rsid w:val="00871CC4"/>
    <w:rsid w:val="0087288D"/>
    <w:rsid w:val="0087442D"/>
    <w:rsid w:val="008751CE"/>
    <w:rsid w:val="00875528"/>
    <w:rsid w:val="00876271"/>
    <w:rsid w:val="00876309"/>
    <w:rsid w:val="0087666B"/>
    <w:rsid w:val="008771AA"/>
    <w:rsid w:val="0087750A"/>
    <w:rsid w:val="008807CE"/>
    <w:rsid w:val="00880FA6"/>
    <w:rsid w:val="008814FE"/>
    <w:rsid w:val="008818BF"/>
    <w:rsid w:val="008827F3"/>
    <w:rsid w:val="00882955"/>
    <w:rsid w:val="00882AE4"/>
    <w:rsid w:val="00882BBD"/>
    <w:rsid w:val="008837BE"/>
    <w:rsid w:val="008844D1"/>
    <w:rsid w:val="008852CB"/>
    <w:rsid w:val="0088581F"/>
    <w:rsid w:val="00885B6E"/>
    <w:rsid w:val="00886127"/>
    <w:rsid w:val="00886562"/>
    <w:rsid w:val="00887B92"/>
    <w:rsid w:val="00891AD4"/>
    <w:rsid w:val="00892002"/>
    <w:rsid w:val="008921D5"/>
    <w:rsid w:val="0089305B"/>
    <w:rsid w:val="008935B5"/>
    <w:rsid w:val="00896C2F"/>
    <w:rsid w:val="00896C56"/>
    <w:rsid w:val="00896CAD"/>
    <w:rsid w:val="008979F7"/>
    <w:rsid w:val="00897FE6"/>
    <w:rsid w:val="008A1A6A"/>
    <w:rsid w:val="008A2C86"/>
    <w:rsid w:val="008A3A84"/>
    <w:rsid w:val="008A5F09"/>
    <w:rsid w:val="008A6B74"/>
    <w:rsid w:val="008A76FF"/>
    <w:rsid w:val="008A7C67"/>
    <w:rsid w:val="008A7D54"/>
    <w:rsid w:val="008A7E83"/>
    <w:rsid w:val="008B0CB0"/>
    <w:rsid w:val="008B2ADD"/>
    <w:rsid w:val="008B4762"/>
    <w:rsid w:val="008B50BB"/>
    <w:rsid w:val="008B6146"/>
    <w:rsid w:val="008B65AA"/>
    <w:rsid w:val="008B69A9"/>
    <w:rsid w:val="008C002F"/>
    <w:rsid w:val="008C00CD"/>
    <w:rsid w:val="008C0326"/>
    <w:rsid w:val="008C07B8"/>
    <w:rsid w:val="008C0DBA"/>
    <w:rsid w:val="008C343C"/>
    <w:rsid w:val="008C352F"/>
    <w:rsid w:val="008C3D7D"/>
    <w:rsid w:val="008C3E70"/>
    <w:rsid w:val="008C4884"/>
    <w:rsid w:val="008C4969"/>
    <w:rsid w:val="008C5927"/>
    <w:rsid w:val="008C5A97"/>
    <w:rsid w:val="008C5F82"/>
    <w:rsid w:val="008C60A8"/>
    <w:rsid w:val="008C6A9A"/>
    <w:rsid w:val="008D0592"/>
    <w:rsid w:val="008D1AA2"/>
    <w:rsid w:val="008D2B52"/>
    <w:rsid w:val="008D2C08"/>
    <w:rsid w:val="008D3C95"/>
    <w:rsid w:val="008D6C0A"/>
    <w:rsid w:val="008D6F81"/>
    <w:rsid w:val="008E1445"/>
    <w:rsid w:val="008E16CD"/>
    <w:rsid w:val="008E24ED"/>
    <w:rsid w:val="008E3A38"/>
    <w:rsid w:val="008E3B2A"/>
    <w:rsid w:val="008E40A2"/>
    <w:rsid w:val="008E7B0E"/>
    <w:rsid w:val="008E7EAC"/>
    <w:rsid w:val="008F041C"/>
    <w:rsid w:val="008F0EA3"/>
    <w:rsid w:val="008F16F3"/>
    <w:rsid w:val="008F3446"/>
    <w:rsid w:val="008F40AA"/>
    <w:rsid w:val="008F5094"/>
    <w:rsid w:val="008F55ED"/>
    <w:rsid w:val="008F68E4"/>
    <w:rsid w:val="008F779E"/>
    <w:rsid w:val="009008C8"/>
    <w:rsid w:val="00900A5A"/>
    <w:rsid w:val="00900C98"/>
    <w:rsid w:val="009022D8"/>
    <w:rsid w:val="009022E4"/>
    <w:rsid w:val="0090508B"/>
    <w:rsid w:val="00905131"/>
    <w:rsid w:val="00905C8F"/>
    <w:rsid w:val="00905EB9"/>
    <w:rsid w:val="00907040"/>
    <w:rsid w:val="0090757B"/>
    <w:rsid w:val="00907962"/>
    <w:rsid w:val="009106B1"/>
    <w:rsid w:val="00911000"/>
    <w:rsid w:val="00911B06"/>
    <w:rsid w:val="00911F17"/>
    <w:rsid w:val="00913015"/>
    <w:rsid w:val="0091339A"/>
    <w:rsid w:val="009135D1"/>
    <w:rsid w:val="00913966"/>
    <w:rsid w:val="0091442D"/>
    <w:rsid w:val="00915449"/>
    <w:rsid w:val="00915689"/>
    <w:rsid w:val="009161BA"/>
    <w:rsid w:val="009173C1"/>
    <w:rsid w:val="00920695"/>
    <w:rsid w:val="00921BDC"/>
    <w:rsid w:val="00922221"/>
    <w:rsid w:val="00924027"/>
    <w:rsid w:val="0092442F"/>
    <w:rsid w:val="00926EBA"/>
    <w:rsid w:val="009303B2"/>
    <w:rsid w:val="00930493"/>
    <w:rsid w:val="00930910"/>
    <w:rsid w:val="00930CEA"/>
    <w:rsid w:val="009312B1"/>
    <w:rsid w:val="009312D1"/>
    <w:rsid w:val="00932091"/>
    <w:rsid w:val="00932770"/>
    <w:rsid w:val="00932BAD"/>
    <w:rsid w:val="009333F3"/>
    <w:rsid w:val="0093347E"/>
    <w:rsid w:val="009334B9"/>
    <w:rsid w:val="00934E35"/>
    <w:rsid w:val="00935044"/>
    <w:rsid w:val="00935B46"/>
    <w:rsid w:val="00936A76"/>
    <w:rsid w:val="00941536"/>
    <w:rsid w:val="00941850"/>
    <w:rsid w:val="00941884"/>
    <w:rsid w:val="00941AED"/>
    <w:rsid w:val="00942547"/>
    <w:rsid w:val="00943A2C"/>
    <w:rsid w:val="00943E3E"/>
    <w:rsid w:val="00944484"/>
    <w:rsid w:val="00944542"/>
    <w:rsid w:val="009461FA"/>
    <w:rsid w:val="009508E2"/>
    <w:rsid w:val="00950ADF"/>
    <w:rsid w:val="00950F4F"/>
    <w:rsid w:val="009513A6"/>
    <w:rsid w:val="0095227F"/>
    <w:rsid w:val="00955AF3"/>
    <w:rsid w:val="00956375"/>
    <w:rsid w:val="00956F43"/>
    <w:rsid w:val="0095702E"/>
    <w:rsid w:val="00961FFD"/>
    <w:rsid w:val="00962A3D"/>
    <w:rsid w:val="00962CC4"/>
    <w:rsid w:val="00962E84"/>
    <w:rsid w:val="00963037"/>
    <w:rsid w:val="009645E8"/>
    <w:rsid w:val="00964660"/>
    <w:rsid w:val="00964D8E"/>
    <w:rsid w:val="009656D0"/>
    <w:rsid w:val="0096649B"/>
    <w:rsid w:val="00970185"/>
    <w:rsid w:val="009711DD"/>
    <w:rsid w:val="00971C57"/>
    <w:rsid w:val="009726CA"/>
    <w:rsid w:val="00973A80"/>
    <w:rsid w:val="00973E4C"/>
    <w:rsid w:val="0097457D"/>
    <w:rsid w:val="00974DCD"/>
    <w:rsid w:val="00976539"/>
    <w:rsid w:val="00976598"/>
    <w:rsid w:val="00976624"/>
    <w:rsid w:val="00977B64"/>
    <w:rsid w:val="00977EF8"/>
    <w:rsid w:val="00980749"/>
    <w:rsid w:val="00983498"/>
    <w:rsid w:val="009866A4"/>
    <w:rsid w:val="0098737F"/>
    <w:rsid w:val="00990811"/>
    <w:rsid w:val="00990859"/>
    <w:rsid w:val="009909A6"/>
    <w:rsid w:val="00990B4D"/>
    <w:rsid w:val="0099165A"/>
    <w:rsid w:val="009917E5"/>
    <w:rsid w:val="009922CA"/>
    <w:rsid w:val="0099230F"/>
    <w:rsid w:val="0099263B"/>
    <w:rsid w:val="00992A81"/>
    <w:rsid w:val="00996014"/>
    <w:rsid w:val="00997122"/>
    <w:rsid w:val="0099771C"/>
    <w:rsid w:val="009979E3"/>
    <w:rsid w:val="00997FDF"/>
    <w:rsid w:val="009A0332"/>
    <w:rsid w:val="009A150C"/>
    <w:rsid w:val="009A1921"/>
    <w:rsid w:val="009A2711"/>
    <w:rsid w:val="009A311C"/>
    <w:rsid w:val="009A3271"/>
    <w:rsid w:val="009A4437"/>
    <w:rsid w:val="009A5E52"/>
    <w:rsid w:val="009A6287"/>
    <w:rsid w:val="009A6FF8"/>
    <w:rsid w:val="009A703F"/>
    <w:rsid w:val="009A72BC"/>
    <w:rsid w:val="009A7AE5"/>
    <w:rsid w:val="009B2265"/>
    <w:rsid w:val="009B4234"/>
    <w:rsid w:val="009B427A"/>
    <w:rsid w:val="009B428B"/>
    <w:rsid w:val="009B7165"/>
    <w:rsid w:val="009B7CE6"/>
    <w:rsid w:val="009C026E"/>
    <w:rsid w:val="009C182E"/>
    <w:rsid w:val="009C4B92"/>
    <w:rsid w:val="009C5729"/>
    <w:rsid w:val="009C68F3"/>
    <w:rsid w:val="009C6BBA"/>
    <w:rsid w:val="009C75CD"/>
    <w:rsid w:val="009D0B81"/>
    <w:rsid w:val="009D110C"/>
    <w:rsid w:val="009D157E"/>
    <w:rsid w:val="009D193C"/>
    <w:rsid w:val="009D5082"/>
    <w:rsid w:val="009E0EED"/>
    <w:rsid w:val="009E3499"/>
    <w:rsid w:val="009E55E6"/>
    <w:rsid w:val="009E7DE9"/>
    <w:rsid w:val="009F16AB"/>
    <w:rsid w:val="009F18E2"/>
    <w:rsid w:val="009F1C7D"/>
    <w:rsid w:val="009F25A3"/>
    <w:rsid w:val="009F2BB0"/>
    <w:rsid w:val="009F40A9"/>
    <w:rsid w:val="009F446A"/>
    <w:rsid w:val="009F44AA"/>
    <w:rsid w:val="009F5971"/>
    <w:rsid w:val="009F5B74"/>
    <w:rsid w:val="009F6751"/>
    <w:rsid w:val="00A0144C"/>
    <w:rsid w:val="00A023FB"/>
    <w:rsid w:val="00A0369C"/>
    <w:rsid w:val="00A038F2"/>
    <w:rsid w:val="00A03A7C"/>
    <w:rsid w:val="00A05C7E"/>
    <w:rsid w:val="00A060C2"/>
    <w:rsid w:val="00A0784E"/>
    <w:rsid w:val="00A10E57"/>
    <w:rsid w:val="00A121FF"/>
    <w:rsid w:val="00A1327A"/>
    <w:rsid w:val="00A1412D"/>
    <w:rsid w:val="00A14917"/>
    <w:rsid w:val="00A17E6E"/>
    <w:rsid w:val="00A20BA1"/>
    <w:rsid w:val="00A210A8"/>
    <w:rsid w:val="00A231F3"/>
    <w:rsid w:val="00A232DD"/>
    <w:rsid w:val="00A23AAA"/>
    <w:rsid w:val="00A25DD2"/>
    <w:rsid w:val="00A26A31"/>
    <w:rsid w:val="00A27336"/>
    <w:rsid w:val="00A3084C"/>
    <w:rsid w:val="00A332DF"/>
    <w:rsid w:val="00A338BD"/>
    <w:rsid w:val="00A33BBE"/>
    <w:rsid w:val="00A33D3A"/>
    <w:rsid w:val="00A349EB"/>
    <w:rsid w:val="00A34B2C"/>
    <w:rsid w:val="00A3507D"/>
    <w:rsid w:val="00A35EAE"/>
    <w:rsid w:val="00A3678B"/>
    <w:rsid w:val="00A36EF0"/>
    <w:rsid w:val="00A41E5D"/>
    <w:rsid w:val="00A41F07"/>
    <w:rsid w:val="00A432CD"/>
    <w:rsid w:val="00A43CB5"/>
    <w:rsid w:val="00A449A8"/>
    <w:rsid w:val="00A44F44"/>
    <w:rsid w:val="00A44F72"/>
    <w:rsid w:val="00A46CB5"/>
    <w:rsid w:val="00A5090C"/>
    <w:rsid w:val="00A520B7"/>
    <w:rsid w:val="00A521F1"/>
    <w:rsid w:val="00A53AD1"/>
    <w:rsid w:val="00A53C16"/>
    <w:rsid w:val="00A53C52"/>
    <w:rsid w:val="00A5689B"/>
    <w:rsid w:val="00A578D1"/>
    <w:rsid w:val="00A60AFB"/>
    <w:rsid w:val="00A60FC5"/>
    <w:rsid w:val="00A6195F"/>
    <w:rsid w:val="00A61B01"/>
    <w:rsid w:val="00A62EC8"/>
    <w:rsid w:val="00A63B50"/>
    <w:rsid w:val="00A6401E"/>
    <w:rsid w:val="00A6637F"/>
    <w:rsid w:val="00A66688"/>
    <w:rsid w:val="00A706E1"/>
    <w:rsid w:val="00A71006"/>
    <w:rsid w:val="00A74F64"/>
    <w:rsid w:val="00A75B27"/>
    <w:rsid w:val="00A80FF5"/>
    <w:rsid w:val="00A81369"/>
    <w:rsid w:val="00A81445"/>
    <w:rsid w:val="00A82C3B"/>
    <w:rsid w:val="00A8482F"/>
    <w:rsid w:val="00A85605"/>
    <w:rsid w:val="00A9055F"/>
    <w:rsid w:val="00A906E7"/>
    <w:rsid w:val="00A908A7"/>
    <w:rsid w:val="00A90F67"/>
    <w:rsid w:val="00A90FB6"/>
    <w:rsid w:val="00A92C52"/>
    <w:rsid w:val="00A94102"/>
    <w:rsid w:val="00A94A8E"/>
    <w:rsid w:val="00A96D40"/>
    <w:rsid w:val="00AA1BC0"/>
    <w:rsid w:val="00AA2E38"/>
    <w:rsid w:val="00AA35A8"/>
    <w:rsid w:val="00AA403B"/>
    <w:rsid w:val="00AA440D"/>
    <w:rsid w:val="00AA6B73"/>
    <w:rsid w:val="00AA7278"/>
    <w:rsid w:val="00AA7A08"/>
    <w:rsid w:val="00AB0C96"/>
    <w:rsid w:val="00AB1E9C"/>
    <w:rsid w:val="00AB249C"/>
    <w:rsid w:val="00AB36DF"/>
    <w:rsid w:val="00AB39BD"/>
    <w:rsid w:val="00AB4337"/>
    <w:rsid w:val="00AB5079"/>
    <w:rsid w:val="00AB5903"/>
    <w:rsid w:val="00AC10E6"/>
    <w:rsid w:val="00AC1CE9"/>
    <w:rsid w:val="00AC2DE5"/>
    <w:rsid w:val="00AC39E8"/>
    <w:rsid w:val="00AC46B0"/>
    <w:rsid w:val="00AC4D28"/>
    <w:rsid w:val="00AC54A5"/>
    <w:rsid w:val="00AC551E"/>
    <w:rsid w:val="00AC6272"/>
    <w:rsid w:val="00AC659B"/>
    <w:rsid w:val="00AD0D6B"/>
    <w:rsid w:val="00AD179C"/>
    <w:rsid w:val="00AD3281"/>
    <w:rsid w:val="00AD511A"/>
    <w:rsid w:val="00AD5F4F"/>
    <w:rsid w:val="00AD5FBF"/>
    <w:rsid w:val="00AE189E"/>
    <w:rsid w:val="00AE2067"/>
    <w:rsid w:val="00AE2DFC"/>
    <w:rsid w:val="00AE308C"/>
    <w:rsid w:val="00AE3E9E"/>
    <w:rsid w:val="00AE4350"/>
    <w:rsid w:val="00AE48D6"/>
    <w:rsid w:val="00AE578E"/>
    <w:rsid w:val="00AE7299"/>
    <w:rsid w:val="00AE74B4"/>
    <w:rsid w:val="00AE78B2"/>
    <w:rsid w:val="00AE7FC3"/>
    <w:rsid w:val="00AF0945"/>
    <w:rsid w:val="00AF3A5A"/>
    <w:rsid w:val="00AF54CE"/>
    <w:rsid w:val="00AF5933"/>
    <w:rsid w:val="00AF619D"/>
    <w:rsid w:val="00AF68A1"/>
    <w:rsid w:val="00AF752A"/>
    <w:rsid w:val="00AF7B93"/>
    <w:rsid w:val="00B00FD8"/>
    <w:rsid w:val="00B00FF8"/>
    <w:rsid w:val="00B01BE4"/>
    <w:rsid w:val="00B02219"/>
    <w:rsid w:val="00B0250C"/>
    <w:rsid w:val="00B03188"/>
    <w:rsid w:val="00B03400"/>
    <w:rsid w:val="00B03E22"/>
    <w:rsid w:val="00B0484D"/>
    <w:rsid w:val="00B051B8"/>
    <w:rsid w:val="00B0548C"/>
    <w:rsid w:val="00B06039"/>
    <w:rsid w:val="00B0747A"/>
    <w:rsid w:val="00B0758C"/>
    <w:rsid w:val="00B113AF"/>
    <w:rsid w:val="00B11B72"/>
    <w:rsid w:val="00B1227C"/>
    <w:rsid w:val="00B15390"/>
    <w:rsid w:val="00B15E7D"/>
    <w:rsid w:val="00B169AA"/>
    <w:rsid w:val="00B172E2"/>
    <w:rsid w:val="00B177AF"/>
    <w:rsid w:val="00B21D3B"/>
    <w:rsid w:val="00B22714"/>
    <w:rsid w:val="00B23301"/>
    <w:rsid w:val="00B247FA"/>
    <w:rsid w:val="00B251A8"/>
    <w:rsid w:val="00B25252"/>
    <w:rsid w:val="00B26877"/>
    <w:rsid w:val="00B27C60"/>
    <w:rsid w:val="00B27D1F"/>
    <w:rsid w:val="00B31312"/>
    <w:rsid w:val="00B31591"/>
    <w:rsid w:val="00B31DA9"/>
    <w:rsid w:val="00B34CD8"/>
    <w:rsid w:val="00B358A1"/>
    <w:rsid w:val="00B3611B"/>
    <w:rsid w:val="00B36859"/>
    <w:rsid w:val="00B37B59"/>
    <w:rsid w:val="00B403D2"/>
    <w:rsid w:val="00B40949"/>
    <w:rsid w:val="00B409F1"/>
    <w:rsid w:val="00B41403"/>
    <w:rsid w:val="00B4149D"/>
    <w:rsid w:val="00B433ED"/>
    <w:rsid w:val="00B437DC"/>
    <w:rsid w:val="00B476BD"/>
    <w:rsid w:val="00B47DC1"/>
    <w:rsid w:val="00B532DB"/>
    <w:rsid w:val="00B539F9"/>
    <w:rsid w:val="00B53BD8"/>
    <w:rsid w:val="00B55046"/>
    <w:rsid w:val="00B5566D"/>
    <w:rsid w:val="00B557D7"/>
    <w:rsid w:val="00B57ABD"/>
    <w:rsid w:val="00B60126"/>
    <w:rsid w:val="00B619A8"/>
    <w:rsid w:val="00B62C76"/>
    <w:rsid w:val="00B62EF0"/>
    <w:rsid w:val="00B65666"/>
    <w:rsid w:val="00B66023"/>
    <w:rsid w:val="00B6684C"/>
    <w:rsid w:val="00B705B1"/>
    <w:rsid w:val="00B719B0"/>
    <w:rsid w:val="00B71AF4"/>
    <w:rsid w:val="00B720E2"/>
    <w:rsid w:val="00B72DA2"/>
    <w:rsid w:val="00B72F8B"/>
    <w:rsid w:val="00B7308B"/>
    <w:rsid w:val="00B73467"/>
    <w:rsid w:val="00B73A1A"/>
    <w:rsid w:val="00B74E33"/>
    <w:rsid w:val="00B76D63"/>
    <w:rsid w:val="00B8097E"/>
    <w:rsid w:val="00B832E5"/>
    <w:rsid w:val="00B8331F"/>
    <w:rsid w:val="00B8354E"/>
    <w:rsid w:val="00B83E80"/>
    <w:rsid w:val="00B84D03"/>
    <w:rsid w:val="00B8578C"/>
    <w:rsid w:val="00B85D13"/>
    <w:rsid w:val="00B86108"/>
    <w:rsid w:val="00B861F1"/>
    <w:rsid w:val="00B869A6"/>
    <w:rsid w:val="00B86EA2"/>
    <w:rsid w:val="00B87117"/>
    <w:rsid w:val="00B874F7"/>
    <w:rsid w:val="00B900CE"/>
    <w:rsid w:val="00B90113"/>
    <w:rsid w:val="00B92A03"/>
    <w:rsid w:val="00B92A47"/>
    <w:rsid w:val="00B92D15"/>
    <w:rsid w:val="00B93466"/>
    <w:rsid w:val="00B94581"/>
    <w:rsid w:val="00B95D19"/>
    <w:rsid w:val="00B95DB3"/>
    <w:rsid w:val="00B962A4"/>
    <w:rsid w:val="00BA0DD3"/>
    <w:rsid w:val="00BA13D0"/>
    <w:rsid w:val="00BA1DF7"/>
    <w:rsid w:val="00BA2321"/>
    <w:rsid w:val="00BA4193"/>
    <w:rsid w:val="00BA48FD"/>
    <w:rsid w:val="00BA4FB9"/>
    <w:rsid w:val="00BA4FF8"/>
    <w:rsid w:val="00BA58CA"/>
    <w:rsid w:val="00BA603C"/>
    <w:rsid w:val="00BA699B"/>
    <w:rsid w:val="00BB0949"/>
    <w:rsid w:val="00BB13D6"/>
    <w:rsid w:val="00BB35CA"/>
    <w:rsid w:val="00BB3C4D"/>
    <w:rsid w:val="00BB4047"/>
    <w:rsid w:val="00BB42ED"/>
    <w:rsid w:val="00BB46A1"/>
    <w:rsid w:val="00BB5273"/>
    <w:rsid w:val="00BB7DC5"/>
    <w:rsid w:val="00BC0202"/>
    <w:rsid w:val="00BC1C41"/>
    <w:rsid w:val="00BC2846"/>
    <w:rsid w:val="00BC2FE8"/>
    <w:rsid w:val="00BC37E9"/>
    <w:rsid w:val="00BC39CB"/>
    <w:rsid w:val="00BC3B7D"/>
    <w:rsid w:val="00BC446D"/>
    <w:rsid w:val="00BC4B80"/>
    <w:rsid w:val="00BC59AE"/>
    <w:rsid w:val="00BC5C83"/>
    <w:rsid w:val="00BC7574"/>
    <w:rsid w:val="00BD0615"/>
    <w:rsid w:val="00BD4768"/>
    <w:rsid w:val="00BE01F4"/>
    <w:rsid w:val="00BE0F50"/>
    <w:rsid w:val="00BE0F53"/>
    <w:rsid w:val="00BE1056"/>
    <w:rsid w:val="00BE128C"/>
    <w:rsid w:val="00BE167F"/>
    <w:rsid w:val="00BE1977"/>
    <w:rsid w:val="00BE2251"/>
    <w:rsid w:val="00BE2772"/>
    <w:rsid w:val="00BE31E9"/>
    <w:rsid w:val="00BE3B53"/>
    <w:rsid w:val="00BE4AB1"/>
    <w:rsid w:val="00BE79FA"/>
    <w:rsid w:val="00BF0209"/>
    <w:rsid w:val="00BF03B5"/>
    <w:rsid w:val="00BF0EF5"/>
    <w:rsid w:val="00BF1D30"/>
    <w:rsid w:val="00BF4ACB"/>
    <w:rsid w:val="00BF6822"/>
    <w:rsid w:val="00C003D5"/>
    <w:rsid w:val="00C00516"/>
    <w:rsid w:val="00C03622"/>
    <w:rsid w:val="00C05BA0"/>
    <w:rsid w:val="00C06363"/>
    <w:rsid w:val="00C06427"/>
    <w:rsid w:val="00C075AD"/>
    <w:rsid w:val="00C07C04"/>
    <w:rsid w:val="00C12FB3"/>
    <w:rsid w:val="00C1420B"/>
    <w:rsid w:val="00C163F8"/>
    <w:rsid w:val="00C176AA"/>
    <w:rsid w:val="00C17A02"/>
    <w:rsid w:val="00C20178"/>
    <w:rsid w:val="00C22038"/>
    <w:rsid w:val="00C23361"/>
    <w:rsid w:val="00C23880"/>
    <w:rsid w:val="00C24859"/>
    <w:rsid w:val="00C25497"/>
    <w:rsid w:val="00C26B62"/>
    <w:rsid w:val="00C26D8B"/>
    <w:rsid w:val="00C307BF"/>
    <w:rsid w:val="00C31200"/>
    <w:rsid w:val="00C31F0F"/>
    <w:rsid w:val="00C324F0"/>
    <w:rsid w:val="00C32A3B"/>
    <w:rsid w:val="00C33901"/>
    <w:rsid w:val="00C357DD"/>
    <w:rsid w:val="00C35A71"/>
    <w:rsid w:val="00C3708A"/>
    <w:rsid w:val="00C37D48"/>
    <w:rsid w:val="00C40639"/>
    <w:rsid w:val="00C40CE6"/>
    <w:rsid w:val="00C41F24"/>
    <w:rsid w:val="00C42543"/>
    <w:rsid w:val="00C42565"/>
    <w:rsid w:val="00C439B0"/>
    <w:rsid w:val="00C441DF"/>
    <w:rsid w:val="00C45F6C"/>
    <w:rsid w:val="00C46253"/>
    <w:rsid w:val="00C47CB0"/>
    <w:rsid w:val="00C507C5"/>
    <w:rsid w:val="00C50CD8"/>
    <w:rsid w:val="00C50D78"/>
    <w:rsid w:val="00C512C0"/>
    <w:rsid w:val="00C52DB7"/>
    <w:rsid w:val="00C52DF9"/>
    <w:rsid w:val="00C54236"/>
    <w:rsid w:val="00C552CD"/>
    <w:rsid w:val="00C56EA2"/>
    <w:rsid w:val="00C574AA"/>
    <w:rsid w:val="00C627DF"/>
    <w:rsid w:val="00C63A93"/>
    <w:rsid w:val="00C660B8"/>
    <w:rsid w:val="00C66612"/>
    <w:rsid w:val="00C66AF3"/>
    <w:rsid w:val="00C6750E"/>
    <w:rsid w:val="00C72019"/>
    <w:rsid w:val="00C727E2"/>
    <w:rsid w:val="00C73166"/>
    <w:rsid w:val="00C739B2"/>
    <w:rsid w:val="00C743D8"/>
    <w:rsid w:val="00C74843"/>
    <w:rsid w:val="00C7625C"/>
    <w:rsid w:val="00C7726F"/>
    <w:rsid w:val="00C77BB6"/>
    <w:rsid w:val="00C8057F"/>
    <w:rsid w:val="00C80A79"/>
    <w:rsid w:val="00C819DC"/>
    <w:rsid w:val="00C81BED"/>
    <w:rsid w:val="00C81F49"/>
    <w:rsid w:val="00C83EBE"/>
    <w:rsid w:val="00C84948"/>
    <w:rsid w:val="00C8678B"/>
    <w:rsid w:val="00C90D59"/>
    <w:rsid w:val="00C96C49"/>
    <w:rsid w:val="00C97DCD"/>
    <w:rsid w:val="00CA2AB5"/>
    <w:rsid w:val="00CA2CA4"/>
    <w:rsid w:val="00CA34DF"/>
    <w:rsid w:val="00CA3B07"/>
    <w:rsid w:val="00CA40D8"/>
    <w:rsid w:val="00CA5CA5"/>
    <w:rsid w:val="00CA6276"/>
    <w:rsid w:val="00CA6B60"/>
    <w:rsid w:val="00CA726D"/>
    <w:rsid w:val="00CB061B"/>
    <w:rsid w:val="00CB0A9C"/>
    <w:rsid w:val="00CB1001"/>
    <w:rsid w:val="00CB2781"/>
    <w:rsid w:val="00CB2C70"/>
    <w:rsid w:val="00CB4B65"/>
    <w:rsid w:val="00CB4C6C"/>
    <w:rsid w:val="00CB4EC2"/>
    <w:rsid w:val="00CB5ADC"/>
    <w:rsid w:val="00CB6A3D"/>
    <w:rsid w:val="00CB6A6E"/>
    <w:rsid w:val="00CB715F"/>
    <w:rsid w:val="00CB7187"/>
    <w:rsid w:val="00CC251E"/>
    <w:rsid w:val="00CC2E68"/>
    <w:rsid w:val="00CC321A"/>
    <w:rsid w:val="00CC3A8A"/>
    <w:rsid w:val="00CC3E23"/>
    <w:rsid w:val="00CC3E62"/>
    <w:rsid w:val="00CC5031"/>
    <w:rsid w:val="00CC522A"/>
    <w:rsid w:val="00CC5AFB"/>
    <w:rsid w:val="00CC610D"/>
    <w:rsid w:val="00CC6717"/>
    <w:rsid w:val="00CD05EE"/>
    <w:rsid w:val="00CD2450"/>
    <w:rsid w:val="00CD2D58"/>
    <w:rsid w:val="00CD33C5"/>
    <w:rsid w:val="00CD412A"/>
    <w:rsid w:val="00CD5481"/>
    <w:rsid w:val="00CD6114"/>
    <w:rsid w:val="00CD7165"/>
    <w:rsid w:val="00CD71D6"/>
    <w:rsid w:val="00CD73B6"/>
    <w:rsid w:val="00CD74E0"/>
    <w:rsid w:val="00CD7B01"/>
    <w:rsid w:val="00CE0E41"/>
    <w:rsid w:val="00CE295C"/>
    <w:rsid w:val="00CE2CE5"/>
    <w:rsid w:val="00CE5525"/>
    <w:rsid w:val="00CE55FE"/>
    <w:rsid w:val="00CE5A9A"/>
    <w:rsid w:val="00CE68DC"/>
    <w:rsid w:val="00CE6EEF"/>
    <w:rsid w:val="00CE7589"/>
    <w:rsid w:val="00CE75D4"/>
    <w:rsid w:val="00CF0566"/>
    <w:rsid w:val="00CF0C17"/>
    <w:rsid w:val="00CF0D27"/>
    <w:rsid w:val="00CF3C41"/>
    <w:rsid w:val="00CF6925"/>
    <w:rsid w:val="00CF69E7"/>
    <w:rsid w:val="00CF781B"/>
    <w:rsid w:val="00D001B4"/>
    <w:rsid w:val="00D00BDA"/>
    <w:rsid w:val="00D02F29"/>
    <w:rsid w:val="00D035C6"/>
    <w:rsid w:val="00D036C5"/>
    <w:rsid w:val="00D03EA2"/>
    <w:rsid w:val="00D041D5"/>
    <w:rsid w:val="00D05017"/>
    <w:rsid w:val="00D05F64"/>
    <w:rsid w:val="00D067FB"/>
    <w:rsid w:val="00D10A88"/>
    <w:rsid w:val="00D10B08"/>
    <w:rsid w:val="00D112E2"/>
    <w:rsid w:val="00D116C0"/>
    <w:rsid w:val="00D11786"/>
    <w:rsid w:val="00D12964"/>
    <w:rsid w:val="00D12A5B"/>
    <w:rsid w:val="00D15333"/>
    <w:rsid w:val="00D16619"/>
    <w:rsid w:val="00D16B9F"/>
    <w:rsid w:val="00D173BB"/>
    <w:rsid w:val="00D17E41"/>
    <w:rsid w:val="00D205DF"/>
    <w:rsid w:val="00D20D8A"/>
    <w:rsid w:val="00D20E93"/>
    <w:rsid w:val="00D2141C"/>
    <w:rsid w:val="00D259AF"/>
    <w:rsid w:val="00D30ADB"/>
    <w:rsid w:val="00D31690"/>
    <w:rsid w:val="00D31792"/>
    <w:rsid w:val="00D32E45"/>
    <w:rsid w:val="00D3447C"/>
    <w:rsid w:val="00D351DB"/>
    <w:rsid w:val="00D37B21"/>
    <w:rsid w:val="00D37E98"/>
    <w:rsid w:val="00D42030"/>
    <w:rsid w:val="00D4290B"/>
    <w:rsid w:val="00D4500F"/>
    <w:rsid w:val="00D45618"/>
    <w:rsid w:val="00D457BD"/>
    <w:rsid w:val="00D46490"/>
    <w:rsid w:val="00D477F3"/>
    <w:rsid w:val="00D47F49"/>
    <w:rsid w:val="00D50233"/>
    <w:rsid w:val="00D50324"/>
    <w:rsid w:val="00D50C84"/>
    <w:rsid w:val="00D52D85"/>
    <w:rsid w:val="00D536A1"/>
    <w:rsid w:val="00D53ACB"/>
    <w:rsid w:val="00D55AEB"/>
    <w:rsid w:val="00D561A3"/>
    <w:rsid w:val="00D576DE"/>
    <w:rsid w:val="00D6407A"/>
    <w:rsid w:val="00D642BA"/>
    <w:rsid w:val="00D64735"/>
    <w:rsid w:val="00D65E72"/>
    <w:rsid w:val="00D66642"/>
    <w:rsid w:val="00D66CD8"/>
    <w:rsid w:val="00D66E8A"/>
    <w:rsid w:val="00D672EB"/>
    <w:rsid w:val="00D7029D"/>
    <w:rsid w:val="00D705AB"/>
    <w:rsid w:val="00D730FA"/>
    <w:rsid w:val="00D73284"/>
    <w:rsid w:val="00D73EF5"/>
    <w:rsid w:val="00D74A95"/>
    <w:rsid w:val="00D76ECF"/>
    <w:rsid w:val="00D80B97"/>
    <w:rsid w:val="00D81A22"/>
    <w:rsid w:val="00D86B0E"/>
    <w:rsid w:val="00D90CCA"/>
    <w:rsid w:val="00D92D30"/>
    <w:rsid w:val="00D94446"/>
    <w:rsid w:val="00D9485A"/>
    <w:rsid w:val="00D962F1"/>
    <w:rsid w:val="00DA073F"/>
    <w:rsid w:val="00DA3CD9"/>
    <w:rsid w:val="00DA487A"/>
    <w:rsid w:val="00DA5782"/>
    <w:rsid w:val="00DA5784"/>
    <w:rsid w:val="00DA5CA4"/>
    <w:rsid w:val="00DA6DE8"/>
    <w:rsid w:val="00DB1E09"/>
    <w:rsid w:val="00DB21BE"/>
    <w:rsid w:val="00DB562E"/>
    <w:rsid w:val="00DB56F6"/>
    <w:rsid w:val="00DB636D"/>
    <w:rsid w:val="00DB6566"/>
    <w:rsid w:val="00DB68C5"/>
    <w:rsid w:val="00DB7C09"/>
    <w:rsid w:val="00DB7D30"/>
    <w:rsid w:val="00DC172D"/>
    <w:rsid w:val="00DC1D75"/>
    <w:rsid w:val="00DC2766"/>
    <w:rsid w:val="00DC28CE"/>
    <w:rsid w:val="00DC3F4A"/>
    <w:rsid w:val="00DC530B"/>
    <w:rsid w:val="00DC6825"/>
    <w:rsid w:val="00DD033A"/>
    <w:rsid w:val="00DD1456"/>
    <w:rsid w:val="00DD20ED"/>
    <w:rsid w:val="00DD57F2"/>
    <w:rsid w:val="00DD6667"/>
    <w:rsid w:val="00DE006E"/>
    <w:rsid w:val="00DE4268"/>
    <w:rsid w:val="00DE73A6"/>
    <w:rsid w:val="00DF0E6C"/>
    <w:rsid w:val="00DF1391"/>
    <w:rsid w:val="00DF19F9"/>
    <w:rsid w:val="00DF1CC0"/>
    <w:rsid w:val="00DF2F3A"/>
    <w:rsid w:val="00DF4838"/>
    <w:rsid w:val="00DF70F0"/>
    <w:rsid w:val="00DF731B"/>
    <w:rsid w:val="00E011A3"/>
    <w:rsid w:val="00E013E6"/>
    <w:rsid w:val="00E04951"/>
    <w:rsid w:val="00E05898"/>
    <w:rsid w:val="00E07E39"/>
    <w:rsid w:val="00E07F90"/>
    <w:rsid w:val="00E11D25"/>
    <w:rsid w:val="00E11EBF"/>
    <w:rsid w:val="00E12E49"/>
    <w:rsid w:val="00E1496E"/>
    <w:rsid w:val="00E14F38"/>
    <w:rsid w:val="00E15DED"/>
    <w:rsid w:val="00E16C6A"/>
    <w:rsid w:val="00E214B4"/>
    <w:rsid w:val="00E22C21"/>
    <w:rsid w:val="00E2399D"/>
    <w:rsid w:val="00E23F90"/>
    <w:rsid w:val="00E24D4A"/>
    <w:rsid w:val="00E25C84"/>
    <w:rsid w:val="00E26BB7"/>
    <w:rsid w:val="00E27562"/>
    <w:rsid w:val="00E308A7"/>
    <w:rsid w:val="00E31AB1"/>
    <w:rsid w:val="00E327A6"/>
    <w:rsid w:val="00E33BD4"/>
    <w:rsid w:val="00E34175"/>
    <w:rsid w:val="00E35984"/>
    <w:rsid w:val="00E35A2B"/>
    <w:rsid w:val="00E35AFB"/>
    <w:rsid w:val="00E36813"/>
    <w:rsid w:val="00E3699E"/>
    <w:rsid w:val="00E41B29"/>
    <w:rsid w:val="00E41CDD"/>
    <w:rsid w:val="00E41E85"/>
    <w:rsid w:val="00E42062"/>
    <w:rsid w:val="00E4253F"/>
    <w:rsid w:val="00E44D61"/>
    <w:rsid w:val="00E451D4"/>
    <w:rsid w:val="00E45E6B"/>
    <w:rsid w:val="00E50E71"/>
    <w:rsid w:val="00E51240"/>
    <w:rsid w:val="00E516E1"/>
    <w:rsid w:val="00E5428C"/>
    <w:rsid w:val="00E5625D"/>
    <w:rsid w:val="00E56985"/>
    <w:rsid w:val="00E600E3"/>
    <w:rsid w:val="00E61D1E"/>
    <w:rsid w:val="00E64426"/>
    <w:rsid w:val="00E64A57"/>
    <w:rsid w:val="00E70B1A"/>
    <w:rsid w:val="00E718CB"/>
    <w:rsid w:val="00E71A49"/>
    <w:rsid w:val="00E72EE7"/>
    <w:rsid w:val="00E73DA8"/>
    <w:rsid w:val="00E7425F"/>
    <w:rsid w:val="00E75860"/>
    <w:rsid w:val="00E820C9"/>
    <w:rsid w:val="00E8329E"/>
    <w:rsid w:val="00E83CEC"/>
    <w:rsid w:val="00E83EB4"/>
    <w:rsid w:val="00E85842"/>
    <w:rsid w:val="00E86797"/>
    <w:rsid w:val="00E867FC"/>
    <w:rsid w:val="00E86CC9"/>
    <w:rsid w:val="00E86DB0"/>
    <w:rsid w:val="00E9099B"/>
    <w:rsid w:val="00E939F3"/>
    <w:rsid w:val="00E9699C"/>
    <w:rsid w:val="00E96B25"/>
    <w:rsid w:val="00E96F7C"/>
    <w:rsid w:val="00E97948"/>
    <w:rsid w:val="00EA098D"/>
    <w:rsid w:val="00EA22F2"/>
    <w:rsid w:val="00EA2DB5"/>
    <w:rsid w:val="00EA2DE7"/>
    <w:rsid w:val="00EA3283"/>
    <w:rsid w:val="00EA34AA"/>
    <w:rsid w:val="00EA53D8"/>
    <w:rsid w:val="00EA588D"/>
    <w:rsid w:val="00EB12CE"/>
    <w:rsid w:val="00EB16EF"/>
    <w:rsid w:val="00EB19AE"/>
    <w:rsid w:val="00EB1C29"/>
    <w:rsid w:val="00EB30AC"/>
    <w:rsid w:val="00EB3470"/>
    <w:rsid w:val="00EB3754"/>
    <w:rsid w:val="00EB3947"/>
    <w:rsid w:val="00EB4171"/>
    <w:rsid w:val="00EB5485"/>
    <w:rsid w:val="00EC0533"/>
    <w:rsid w:val="00EC0977"/>
    <w:rsid w:val="00EC1251"/>
    <w:rsid w:val="00EC25E5"/>
    <w:rsid w:val="00EC262F"/>
    <w:rsid w:val="00EC337F"/>
    <w:rsid w:val="00EC43FC"/>
    <w:rsid w:val="00EC53C7"/>
    <w:rsid w:val="00EC543F"/>
    <w:rsid w:val="00EC62BE"/>
    <w:rsid w:val="00EC7710"/>
    <w:rsid w:val="00ED0D17"/>
    <w:rsid w:val="00ED30E9"/>
    <w:rsid w:val="00ED39AB"/>
    <w:rsid w:val="00ED3CEF"/>
    <w:rsid w:val="00ED45CC"/>
    <w:rsid w:val="00ED4DB7"/>
    <w:rsid w:val="00ED5759"/>
    <w:rsid w:val="00ED79A0"/>
    <w:rsid w:val="00EE25AA"/>
    <w:rsid w:val="00EE2B7A"/>
    <w:rsid w:val="00EE418E"/>
    <w:rsid w:val="00EE560B"/>
    <w:rsid w:val="00EE6933"/>
    <w:rsid w:val="00EF1AAF"/>
    <w:rsid w:val="00EF1B97"/>
    <w:rsid w:val="00EF1E02"/>
    <w:rsid w:val="00EF518D"/>
    <w:rsid w:val="00EF5EEF"/>
    <w:rsid w:val="00EF70E0"/>
    <w:rsid w:val="00F006BE"/>
    <w:rsid w:val="00F0148D"/>
    <w:rsid w:val="00F014D8"/>
    <w:rsid w:val="00F0152E"/>
    <w:rsid w:val="00F01877"/>
    <w:rsid w:val="00F0343F"/>
    <w:rsid w:val="00F0526D"/>
    <w:rsid w:val="00F053E8"/>
    <w:rsid w:val="00F056BF"/>
    <w:rsid w:val="00F06F56"/>
    <w:rsid w:val="00F11778"/>
    <w:rsid w:val="00F11BB4"/>
    <w:rsid w:val="00F121A9"/>
    <w:rsid w:val="00F122AE"/>
    <w:rsid w:val="00F1237D"/>
    <w:rsid w:val="00F13790"/>
    <w:rsid w:val="00F14855"/>
    <w:rsid w:val="00F14B1B"/>
    <w:rsid w:val="00F14F4C"/>
    <w:rsid w:val="00F152BC"/>
    <w:rsid w:val="00F15A8F"/>
    <w:rsid w:val="00F16D2A"/>
    <w:rsid w:val="00F16DB0"/>
    <w:rsid w:val="00F16E6A"/>
    <w:rsid w:val="00F20009"/>
    <w:rsid w:val="00F21C2F"/>
    <w:rsid w:val="00F21C72"/>
    <w:rsid w:val="00F22FD1"/>
    <w:rsid w:val="00F2383A"/>
    <w:rsid w:val="00F26965"/>
    <w:rsid w:val="00F26DAC"/>
    <w:rsid w:val="00F26F86"/>
    <w:rsid w:val="00F2745A"/>
    <w:rsid w:val="00F30AB5"/>
    <w:rsid w:val="00F344AA"/>
    <w:rsid w:val="00F355D3"/>
    <w:rsid w:val="00F35BDC"/>
    <w:rsid w:val="00F35EF5"/>
    <w:rsid w:val="00F3758E"/>
    <w:rsid w:val="00F376D5"/>
    <w:rsid w:val="00F37746"/>
    <w:rsid w:val="00F400EE"/>
    <w:rsid w:val="00F41254"/>
    <w:rsid w:val="00F41403"/>
    <w:rsid w:val="00F41658"/>
    <w:rsid w:val="00F41919"/>
    <w:rsid w:val="00F422A1"/>
    <w:rsid w:val="00F4549F"/>
    <w:rsid w:val="00F46596"/>
    <w:rsid w:val="00F46803"/>
    <w:rsid w:val="00F46C46"/>
    <w:rsid w:val="00F4741D"/>
    <w:rsid w:val="00F477FE"/>
    <w:rsid w:val="00F47F40"/>
    <w:rsid w:val="00F50703"/>
    <w:rsid w:val="00F5232C"/>
    <w:rsid w:val="00F546D1"/>
    <w:rsid w:val="00F54ACE"/>
    <w:rsid w:val="00F554AD"/>
    <w:rsid w:val="00F55936"/>
    <w:rsid w:val="00F56948"/>
    <w:rsid w:val="00F56CD2"/>
    <w:rsid w:val="00F56F15"/>
    <w:rsid w:val="00F57B53"/>
    <w:rsid w:val="00F62686"/>
    <w:rsid w:val="00F6493C"/>
    <w:rsid w:val="00F64DE7"/>
    <w:rsid w:val="00F665B6"/>
    <w:rsid w:val="00F67005"/>
    <w:rsid w:val="00F700CD"/>
    <w:rsid w:val="00F70FDA"/>
    <w:rsid w:val="00F7126A"/>
    <w:rsid w:val="00F713EE"/>
    <w:rsid w:val="00F734BC"/>
    <w:rsid w:val="00F74968"/>
    <w:rsid w:val="00F74C6B"/>
    <w:rsid w:val="00F75119"/>
    <w:rsid w:val="00F7569A"/>
    <w:rsid w:val="00F75F05"/>
    <w:rsid w:val="00F764CC"/>
    <w:rsid w:val="00F76504"/>
    <w:rsid w:val="00F77CD0"/>
    <w:rsid w:val="00F80BBA"/>
    <w:rsid w:val="00F81D5E"/>
    <w:rsid w:val="00F82232"/>
    <w:rsid w:val="00F83C09"/>
    <w:rsid w:val="00F845D2"/>
    <w:rsid w:val="00F84698"/>
    <w:rsid w:val="00F8578E"/>
    <w:rsid w:val="00F86257"/>
    <w:rsid w:val="00F92147"/>
    <w:rsid w:val="00F92994"/>
    <w:rsid w:val="00F92C29"/>
    <w:rsid w:val="00F92CA1"/>
    <w:rsid w:val="00F93860"/>
    <w:rsid w:val="00F9567E"/>
    <w:rsid w:val="00F95753"/>
    <w:rsid w:val="00F960C3"/>
    <w:rsid w:val="00F96AB1"/>
    <w:rsid w:val="00F970E3"/>
    <w:rsid w:val="00F971AE"/>
    <w:rsid w:val="00FA0029"/>
    <w:rsid w:val="00FA1C63"/>
    <w:rsid w:val="00FA35C4"/>
    <w:rsid w:val="00FA529A"/>
    <w:rsid w:val="00FA52BF"/>
    <w:rsid w:val="00FA5450"/>
    <w:rsid w:val="00FA5BEA"/>
    <w:rsid w:val="00FA5C72"/>
    <w:rsid w:val="00FA7269"/>
    <w:rsid w:val="00FA7558"/>
    <w:rsid w:val="00FA756B"/>
    <w:rsid w:val="00FB07E4"/>
    <w:rsid w:val="00FB0E42"/>
    <w:rsid w:val="00FB12BE"/>
    <w:rsid w:val="00FB2778"/>
    <w:rsid w:val="00FB2A11"/>
    <w:rsid w:val="00FB2E40"/>
    <w:rsid w:val="00FB3268"/>
    <w:rsid w:val="00FB4E98"/>
    <w:rsid w:val="00FB5338"/>
    <w:rsid w:val="00FB54D4"/>
    <w:rsid w:val="00FB688F"/>
    <w:rsid w:val="00FB79CE"/>
    <w:rsid w:val="00FC18EE"/>
    <w:rsid w:val="00FC1D42"/>
    <w:rsid w:val="00FC2EEA"/>
    <w:rsid w:val="00FC32D3"/>
    <w:rsid w:val="00FC3C63"/>
    <w:rsid w:val="00FC3FFD"/>
    <w:rsid w:val="00FC64B1"/>
    <w:rsid w:val="00FC68DE"/>
    <w:rsid w:val="00FC6A04"/>
    <w:rsid w:val="00FC6E77"/>
    <w:rsid w:val="00FD0B70"/>
    <w:rsid w:val="00FD173C"/>
    <w:rsid w:val="00FD41F2"/>
    <w:rsid w:val="00FD423B"/>
    <w:rsid w:val="00FD4A18"/>
    <w:rsid w:val="00FD5B5C"/>
    <w:rsid w:val="00FD64A4"/>
    <w:rsid w:val="00FD7391"/>
    <w:rsid w:val="00FD753E"/>
    <w:rsid w:val="00FE051C"/>
    <w:rsid w:val="00FE58A5"/>
    <w:rsid w:val="00FE63AD"/>
    <w:rsid w:val="00FF0500"/>
    <w:rsid w:val="00FF0A85"/>
    <w:rsid w:val="00FF21CB"/>
    <w:rsid w:val="00FF3DE0"/>
    <w:rsid w:val="00FF462C"/>
    <w:rsid w:val="00FF7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06D7C"/>
  <w15:docId w15:val="{7C8BE512-1A83-462B-9AF7-EC33830A5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403"/>
    <w:pPr>
      <w:ind w:left="720"/>
      <w:contextualSpacing/>
    </w:pPr>
  </w:style>
  <w:style w:type="paragraph" w:styleId="BalloonText">
    <w:name w:val="Balloon Text"/>
    <w:basedOn w:val="Normal"/>
    <w:link w:val="BalloonTextChar"/>
    <w:uiPriority w:val="99"/>
    <w:semiHidden/>
    <w:unhideWhenUsed/>
    <w:rsid w:val="004468A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68A4"/>
    <w:rPr>
      <w:rFonts w:ascii="Lucida Grande" w:hAnsi="Lucida Grande" w:cs="Lucida Grande"/>
      <w:sz w:val="18"/>
      <w:szCs w:val="18"/>
    </w:rPr>
  </w:style>
  <w:style w:type="character" w:styleId="CommentReference">
    <w:name w:val="annotation reference"/>
    <w:basedOn w:val="DefaultParagraphFont"/>
    <w:uiPriority w:val="99"/>
    <w:semiHidden/>
    <w:unhideWhenUsed/>
    <w:rsid w:val="00FF462C"/>
    <w:rPr>
      <w:sz w:val="18"/>
      <w:szCs w:val="18"/>
    </w:rPr>
  </w:style>
  <w:style w:type="paragraph" w:styleId="CommentText">
    <w:name w:val="annotation text"/>
    <w:basedOn w:val="Normal"/>
    <w:link w:val="CommentTextChar"/>
    <w:uiPriority w:val="99"/>
    <w:semiHidden/>
    <w:unhideWhenUsed/>
    <w:rsid w:val="00FF462C"/>
    <w:pPr>
      <w:spacing w:line="240" w:lineRule="auto"/>
    </w:pPr>
    <w:rPr>
      <w:sz w:val="24"/>
      <w:szCs w:val="24"/>
    </w:rPr>
  </w:style>
  <w:style w:type="character" w:customStyle="1" w:styleId="CommentTextChar">
    <w:name w:val="Comment Text Char"/>
    <w:basedOn w:val="DefaultParagraphFont"/>
    <w:link w:val="CommentText"/>
    <w:uiPriority w:val="99"/>
    <w:semiHidden/>
    <w:rsid w:val="00FF462C"/>
    <w:rPr>
      <w:sz w:val="24"/>
      <w:szCs w:val="24"/>
    </w:rPr>
  </w:style>
  <w:style w:type="paragraph" w:styleId="CommentSubject">
    <w:name w:val="annotation subject"/>
    <w:basedOn w:val="CommentText"/>
    <w:next w:val="CommentText"/>
    <w:link w:val="CommentSubjectChar"/>
    <w:uiPriority w:val="99"/>
    <w:semiHidden/>
    <w:unhideWhenUsed/>
    <w:rsid w:val="00FF462C"/>
    <w:rPr>
      <w:b/>
      <w:bCs/>
      <w:sz w:val="20"/>
      <w:szCs w:val="20"/>
    </w:rPr>
  </w:style>
  <w:style w:type="character" w:customStyle="1" w:styleId="CommentSubjectChar">
    <w:name w:val="Comment Subject Char"/>
    <w:basedOn w:val="CommentTextChar"/>
    <w:link w:val="CommentSubject"/>
    <w:uiPriority w:val="99"/>
    <w:semiHidden/>
    <w:rsid w:val="00FF462C"/>
    <w:rPr>
      <w:b/>
      <w:bCs/>
      <w:sz w:val="20"/>
      <w:szCs w:val="20"/>
    </w:rPr>
  </w:style>
  <w:style w:type="character" w:styleId="Hyperlink">
    <w:name w:val="Hyperlink"/>
    <w:basedOn w:val="DefaultParagraphFont"/>
    <w:uiPriority w:val="99"/>
    <w:unhideWhenUsed/>
    <w:rsid w:val="006016DC"/>
    <w:rPr>
      <w:color w:val="0563C1" w:themeColor="hyperlink"/>
      <w:u w:val="single"/>
    </w:rPr>
  </w:style>
  <w:style w:type="character" w:styleId="FollowedHyperlink">
    <w:name w:val="FollowedHyperlink"/>
    <w:basedOn w:val="DefaultParagraphFont"/>
    <w:uiPriority w:val="99"/>
    <w:semiHidden/>
    <w:unhideWhenUsed/>
    <w:rsid w:val="00936A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773686">
      <w:bodyDiv w:val="1"/>
      <w:marLeft w:val="0"/>
      <w:marRight w:val="0"/>
      <w:marTop w:val="0"/>
      <w:marBottom w:val="0"/>
      <w:divBdr>
        <w:top w:val="none" w:sz="0" w:space="0" w:color="auto"/>
        <w:left w:val="none" w:sz="0" w:space="0" w:color="auto"/>
        <w:bottom w:val="none" w:sz="0" w:space="0" w:color="auto"/>
        <w:right w:val="none" w:sz="0" w:space="0" w:color="auto"/>
      </w:divBdr>
    </w:div>
    <w:div w:id="132993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1202</Words>
  <Characters>6854</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Danovitch</dc:creator>
  <cp:lastModifiedBy>Dennis McGonagle</cp:lastModifiedBy>
  <cp:revision>2</cp:revision>
  <dcterms:created xsi:type="dcterms:W3CDTF">2015-06-17T20:53:00Z</dcterms:created>
  <dcterms:modified xsi:type="dcterms:W3CDTF">2015-06-17T20:53:00Z</dcterms:modified>
</cp:coreProperties>
</file>